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2139487B" w:rsidR="0093492E" w:rsidRDefault="0026038D" w:rsidP="0026038D">
      <w:pPr>
        <w:pStyle w:val="Documentnumber"/>
        <w:rPr>
          <w:lang w:eastAsia="ko-KR"/>
        </w:rPr>
      </w:pPr>
      <w:r>
        <w:t>1</w:t>
      </w:r>
      <w:r w:rsidR="002670CB" w:rsidRPr="00F41C8A">
        <w:rPr>
          <w:rFonts w:hint="eastAsia"/>
          <w:color w:val="EE0000"/>
          <w:lang w:eastAsia="ko-KR"/>
        </w:rPr>
        <w:t>XXX</w:t>
      </w:r>
    </w:p>
    <w:p w14:paraId="57E1F08C" w14:textId="77777777" w:rsidR="0026038D" w:rsidRDefault="0026038D" w:rsidP="003274DB"/>
    <w:p w14:paraId="11D6158F" w14:textId="4C11E596" w:rsidR="00776004" w:rsidRPr="00ED4450" w:rsidRDefault="006C251E" w:rsidP="006218E8">
      <w:pPr>
        <w:pStyle w:val="Documentname"/>
        <w:rPr>
          <w:lang w:eastAsia="ko-KR"/>
        </w:rPr>
      </w:pPr>
      <w:r>
        <w:rPr>
          <w:bCs/>
        </w:rPr>
        <w:t xml:space="preserve">IALA GUideline on </w:t>
      </w:r>
      <w:r w:rsidR="009E7640">
        <w:rPr>
          <w:bCs/>
        </w:rPr>
        <w:t xml:space="preserve">integration and use of </w:t>
      </w:r>
      <w:r w:rsidR="00C015F9" w:rsidRPr="00C015F9">
        <w:rPr>
          <w:bCs/>
        </w:rPr>
        <w:t>International Mobile Telecommunications</w:t>
      </w:r>
      <w:r w:rsidR="001C596C">
        <w:rPr>
          <w:rFonts w:hint="eastAsia"/>
          <w:bCs/>
          <w:lang w:eastAsia="ko-KR"/>
        </w:rPr>
        <w:t>2030</w:t>
      </w:r>
      <w:r w:rsidR="00245A60">
        <w:rPr>
          <w:bCs/>
        </w:rPr>
        <w:t xml:space="preserve"> (IMT</w:t>
      </w:r>
      <w:r w:rsidR="001C596C">
        <w:rPr>
          <w:rFonts w:hint="eastAsia"/>
          <w:bCs/>
          <w:lang w:eastAsia="ko-KR"/>
        </w:rPr>
        <w:t>-2030</w:t>
      </w:r>
      <w:r w:rsidR="00245A60">
        <w:rPr>
          <w:bCs/>
        </w:rPr>
        <w:t>)</w:t>
      </w:r>
      <w:r w:rsidR="00C015F9">
        <w:rPr>
          <w:bCs/>
        </w:rPr>
        <w:t xml:space="preserve"> </w:t>
      </w:r>
      <w:r w:rsidR="009E7640">
        <w:rPr>
          <w:bCs/>
        </w:rPr>
        <w:t xml:space="preserve"> technologies</w:t>
      </w:r>
      <w:r w:rsidR="00623564">
        <w:rPr>
          <w:bCs/>
        </w:rPr>
        <w:t xml:space="preserve"> </w:t>
      </w:r>
      <w:r w:rsidR="00E33491">
        <w:rPr>
          <w:rFonts w:ascii="Calibri" w:hAnsi="Calibri"/>
        </w:rPr>
        <w:t>for Marine AtoN</w:t>
      </w:r>
      <w:r w:rsidR="00C00E59">
        <w:rPr>
          <w:rFonts w:ascii="Calibri" w:hAnsi="Calibri"/>
        </w:rPr>
        <w:t xml:space="preserve"> – </w:t>
      </w:r>
      <w:r w:rsidR="00C00E59" w:rsidRPr="00DD3C6A">
        <w:rPr>
          <w:rFonts w:ascii="Calibri" w:hAnsi="Calibri"/>
          <w:color w:val="FF0000"/>
        </w:rPr>
        <w:t>draft 202</w:t>
      </w:r>
      <w:r w:rsidR="00CA6AE3">
        <w:rPr>
          <w:rFonts w:ascii="Calibri" w:hAnsi="Calibri" w:hint="eastAsia"/>
          <w:color w:val="FF0000"/>
          <w:lang w:eastAsia="ko-KR"/>
        </w:rPr>
        <w:t>5</w:t>
      </w:r>
      <w:r w:rsidR="00C00E59" w:rsidRPr="00DD3C6A">
        <w:rPr>
          <w:rFonts w:ascii="Calibri" w:hAnsi="Calibri"/>
          <w:color w:val="FF0000"/>
        </w:rPr>
        <w:t>-</w:t>
      </w:r>
      <w:r w:rsidR="002670CB">
        <w:rPr>
          <w:rFonts w:ascii="Calibri" w:hAnsi="Calibri" w:hint="eastAsia"/>
          <w:color w:val="FF0000"/>
          <w:lang w:eastAsia="ko-KR"/>
        </w:rPr>
        <w:t>10</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1878A26D" w14:textId="77777777" w:rsidR="004E0BBB" w:rsidRDefault="004E0BBB" w:rsidP="00D74AE1"/>
    <w:p w14:paraId="66FBF56E"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1A043450" w:rsidR="004E0BBB" w:rsidRDefault="004E0BBB" w:rsidP="004E0BBB">
      <w:pPr>
        <w:pStyle w:val="Editionnumber"/>
        <w:rPr>
          <w:lang w:eastAsia="ko-KR"/>
        </w:rPr>
      </w:pPr>
      <w:r>
        <w:t xml:space="preserve">Edition </w:t>
      </w:r>
      <w:r w:rsidR="00B97803">
        <w:t>0</w:t>
      </w:r>
      <w:r>
        <w:t>.</w:t>
      </w:r>
      <w:r w:rsidR="00B97803">
        <w:t>1</w:t>
      </w:r>
      <w:r w:rsidR="00386E69">
        <w:rPr>
          <w:rFonts w:hint="eastAsia"/>
          <w:lang w:eastAsia="ko-KR"/>
        </w:rPr>
        <w:t>.x</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027C52">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5861BB6D" w:rsidR="00914E26" w:rsidRPr="00460028" w:rsidRDefault="0077570A" w:rsidP="00414698">
            <w:pPr>
              <w:pStyle w:val="Tableheading"/>
            </w:pPr>
            <w:r>
              <w:t>Details</w:t>
            </w:r>
          </w:p>
        </w:tc>
        <w:tc>
          <w:tcPr>
            <w:tcW w:w="5001" w:type="dxa"/>
          </w:tcPr>
          <w:p w14:paraId="63865918" w14:textId="38602362" w:rsidR="00914E26" w:rsidRPr="00460028" w:rsidRDefault="0077570A" w:rsidP="00414698">
            <w:pPr>
              <w:pStyle w:val="Tableheading"/>
            </w:pPr>
            <w:r>
              <w:t>Approval</w:t>
            </w:r>
          </w:p>
        </w:tc>
      </w:tr>
      <w:tr w:rsidR="005E4659" w:rsidRPr="00460028" w14:paraId="2A076637" w14:textId="77777777" w:rsidTr="005E4659">
        <w:trPr>
          <w:trHeight w:val="851"/>
        </w:trPr>
        <w:tc>
          <w:tcPr>
            <w:tcW w:w="1908" w:type="dxa"/>
            <w:vAlign w:val="center"/>
          </w:tcPr>
          <w:p w14:paraId="1CE222FE" w14:textId="5B3A37D3" w:rsidR="00914E26" w:rsidRPr="00C27E08" w:rsidRDefault="0077570A" w:rsidP="00914E26">
            <w:pPr>
              <w:pStyle w:val="Tabletext"/>
            </w:pPr>
            <w:r>
              <w:t>03/2024</w:t>
            </w:r>
          </w:p>
        </w:tc>
        <w:tc>
          <w:tcPr>
            <w:tcW w:w="3576" w:type="dxa"/>
            <w:vAlign w:val="center"/>
          </w:tcPr>
          <w:p w14:paraId="2A6536B4" w14:textId="637C6F98" w:rsidR="00914E26" w:rsidRPr="00C27E08" w:rsidRDefault="00D75071" w:rsidP="00914E26">
            <w:pPr>
              <w:pStyle w:val="Tabletext"/>
            </w:pPr>
            <w:r>
              <w:t xml:space="preserve">Revision of </w:t>
            </w:r>
            <w:r w:rsidR="0077570A">
              <w:t>Initial skeleton</w:t>
            </w:r>
          </w:p>
        </w:tc>
        <w:tc>
          <w:tcPr>
            <w:tcW w:w="5001" w:type="dxa"/>
            <w:vAlign w:val="center"/>
          </w:tcPr>
          <w:p w14:paraId="07F0555C" w14:textId="37D2012C" w:rsidR="00914E26" w:rsidRPr="00460028" w:rsidRDefault="0077570A" w:rsidP="00914E26">
            <w:pPr>
              <w:pStyle w:val="Tabletext"/>
            </w:pPr>
            <w:r>
              <w:t>N/A</w:t>
            </w:r>
          </w:p>
        </w:tc>
      </w:tr>
      <w:tr w:rsidR="005E4659" w:rsidRPr="00460028" w14:paraId="069CE36F" w14:textId="77777777" w:rsidTr="005E4659">
        <w:trPr>
          <w:trHeight w:val="851"/>
        </w:trPr>
        <w:tc>
          <w:tcPr>
            <w:tcW w:w="1908" w:type="dxa"/>
            <w:vAlign w:val="center"/>
          </w:tcPr>
          <w:p w14:paraId="78E923DE" w14:textId="45F26CEF" w:rsidR="00914E26" w:rsidRPr="00460028" w:rsidRDefault="006D7E0D" w:rsidP="00914E26">
            <w:pPr>
              <w:pStyle w:val="Tabletext"/>
              <w:rPr>
                <w:lang w:eastAsia="ko-KR"/>
              </w:rPr>
            </w:pPr>
            <w:r>
              <w:rPr>
                <w:rFonts w:hint="eastAsia"/>
                <w:lang w:eastAsia="ko-KR"/>
              </w:rPr>
              <w:t>03/2025</w:t>
            </w:r>
          </w:p>
        </w:tc>
        <w:tc>
          <w:tcPr>
            <w:tcW w:w="3576" w:type="dxa"/>
            <w:vAlign w:val="center"/>
          </w:tcPr>
          <w:p w14:paraId="2311FE53" w14:textId="38CDADA1" w:rsidR="00914E26" w:rsidRPr="00460028" w:rsidRDefault="00FC5A43" w:rsidP="00914E26">
            <w:pPr>
              <w:pStyle w:val="Tabletext"/>
              <w:rPr>
                <w:lang w:eastAsia="ko-KR"/>
              </w:rPr>
            </w:pPr>
            <w:r>
              <w:rPr>
                <w:rFonts w:hint="eastAsia"/>
                <w:lang w:eastAsia="ko-KR"/>
              </w:rPr>
              <w:t>Revision of title and a</w:t>
            </w:r>
            <w:r w:rsidR="006D7E0D">
              <w:rPr>
                <w:rFonts w:hint="eastAsia"/>
                <w:lang w:eastAsia="ko-KR"/>
              </w:rPr>
              <w:t xml:space="preserve">ddition of texts in the section for </w:t>
            </w:r>
            <w:r w:rsidR="002E7468">
              <w:rPr>
                <w:rFonts w:hint="eastAsia"/>
                <w:lang w:eastAsia="ko-KR"/>
              </w:rPr>
              <w:t xml:space="preserve">use case on </w:t>
            </w:r>
            <w:r w:rsidR="006D7E0D">
              <w:rPr>
                <w:rFonts w:hint="eastAsia"/>
                <w:lang w:eastAsia="ko-KR"/>
              </w:rPr>
              <w:t>positioning</w:t>
            </w: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56B6830F" w:rsidR="00914E26" w:rsidRPr="00460028" w:rsidRDefault="00F41C8A" w:rsidP="00914E26">
            <w:pPr>
              <w:pStyle w:val="Tabletext"/>
              <w:rPr>
                <w:lang w:eastAsia="ko-KR"/>
              </w:rPr>
            </w:pPr>
            <w:ins w:id="3" w:author="3" w:date="2025-07-18T16:37:00Z" w16du:dateUtc="2025-07-18T07:37:00Z">
              <w:r>
                <w:rPr>
                  <w:rFonts w:hint="eastAsia"/>
                  <w:lang w:eastAsia="ko-KR"/>
                </w:rPr>
                <w:t>10/2025</w:t>
              </w:r>
            </w:ins>
          </w:p>
        </w:tc>
        <w:tc>
          <w:tcPr>
            <w:tcW w:w="3576" w:type="dxa"/>
            <w:vAlign w:val="center"/>
          </w:tcPr>
          <w:p w14:paraId="7533D155" w14:textId="5D7C3C15" w:rsidR="00914E26" w:rsidRDefault="00F93CEE" w:rsidP="00914E26">
            <w:pPr>
              <w:pStyle w:val="Tabletext"/>
              <w:rPr>
                <w:ins w:id="4" w:author="3" w:date="2025-08-26T19:26:00Z" w16du:dateUtc="2025-08-26T10:26:00Z"/>
                <w:lang w:eastAsia="ko-KR"/>
              </w:rPr>
            </w:pPr>
            <w:ins w:id="5" w:author="3" w:date="2025-08-26T19:26:00Z" w16du:dateUtc="2025-08-26T10:26:00Z">
              <w:r>
                <w:rPr>
                  <w:rFonts w:hint="eastAsia"/>
                  <w:lang w:eastAsia="ko-KR"/>
                </w:rPr>
                <w:t xml:space="preserve">- Update </w:t>
              </w:r>
            </w:ins>
            <w:ins w:id="6" w:author="3" w:date="2025-08-26T19:28:00Z" w16du:dateUtc="2025-08-26T10:28:00Z">
              <w:r>
                <w:rPr>
                  <w:rFonts w:hint="eastAsia"/>
                  <w:lang w:eastAsia="ko-KR"/>
                </w:rPr>
                <w:t xml:space="preserve">of </w:t>
              </w:r>
            </w:ins>
            <w:ins w:id="7" w:author="3" w:date="2025-08-26T19:26:00Z" w16du:dateUtc="2025-08-26T10:26:00Z">
              <w:r>
                <w:rPr>
                  <w:rFonts w:hint="eastAsia"/>
                  <w:lang w:eastAsia="ko-KR"/>
                </w:rPr>
                <w:t xml:space="preserve">the section </w:t>
              </w:r>
            </w:ins>
            <w:ins w:id="8" w:author="3" w:date="2025-08-26T19:28:00Z" w16du:dateUtc="2025-08-26T10:28:00Z">
              <w:r>
                <w:rPr>
                  <w:rFonts w:hint="eastAsia"/>
                  <w:lang w:eastAsia="ko-KR"/>
                </w:rPr>
                <w:t>1.2</w:t>
              </w:r>
            </w:ins>
            <w:ins w:id="9" w:author="3" w:date="2025-08-26T19:26:00Z" w16du:dateUtc="2025-08-26T10:26:00Z">
              <w:r>
                <w:rPr>
                  <w:rFonts w:hint="eastAsia"/>
                  <w:lang w:eastAsia="ko-KR"/>
                </w:rPr>
                <w:t xml:space="preserve"> Scope</w:t>
              </w:r>
            </w:ins>
          </w:p>
          <w:p w14:paraId="4B2C2FA2" w14:textId="77777777" w:rsidR="00F93CEE" w:rsidRDefault="00F93CEE" w:rsidP="00914E26">
            <w:pPr>
              <w:pStyle w:val="Tabletext"/>
              <w:rPr>
                <w:ins w:id="10" w:author="3" w:date="2025-08-26T19:28:00Z" w16du:dateUtc="2025-08-26T10:28:00Z"/>
                <w:lang w:eastAsia="ko-KR"/>
              </w:rPr>
            </w:pPr>
            <w:ins w:id="11" w:author="3" w:date="2025-08-26T19:26:00Z" w16du:dateUtc="2025-08-26T10:26:00Z">
              <w:r>
                <w:rPr>
                  <w:rFonts w:hint="eastAsia"/>
                  <w:lang w:eastAsia="ko-KR"/>
                </w:rPr>
                <w:t xml:space="preserve">- </w:t>
              </w:r>
            </w:ins>
            <w:ins w:id="12" w:author="3" w:date="2025-08-26T19:27:00Z" w16du:dateUtc="2025-08-26T10:27:00Z">
              <w:r>
                <w:rPr>
                  <w:rFonts w:hint="eastAsia"/>
                  <w:lang w:eastAsia="ko-KR"/>
                </w:rPr>
                <w:t xml:space="preserve">Introduciton on use cases in section </w:t>
              </w:r>
            </w:ins>
            <w:ins w:id="13" w:author="3" w:date="2025-08-26T19:28:00Z" w16du:dateUtc="2025-08-26T10:28:00Z">
              <w:r>
                <w:rPr>
                  <w:rFonts w:hint="eastAsia"/>
                  <w:lang w:eastAsia="ko-KR"/>
                </w:rPr>
                <w:t>2.1 and 5.1</w:t>
              </w:r>
            </w:ins>
          </w:p>
          <w:p w14:paraId="43CB6ED7" w14:textId="77777777" w:rsidR="00F93CEE" w:rsidRDefault="00F93CEE" w:rsidP="00914E26">
            <w:pPr>
              <w:pStyle w:val="Tabletext"/>
              <w:rPr>
                <w:ins w:id="14" w:author="3" w:date="2025-08-26T19:29:00Z" w16du:dateUtc="2025-08-26T10:29:00Z"/>
                <w:lang w:eastAsia="ko-KR"/>
              </w:rPr>
            </w:pPr>
            <w:ins w:id="15" w:author="3" w:date="2025-08-26T19:28:00Z" w16du:dateUtc="2025-08-26T10:28:00Z">
              <w:r>
                <w:rPr>
                  <w:rFonts w:hint="eastAsia"/>
                  <w:lang w:eastAsia="ko-KR"/>
                </w:rPr>
                <w:t>- Update of the section 3.1</w:t>
              </w:r>
            </w:ins>
          </w:p>
          <w:p w14:paraId="1CFA6129" w14:textId="77777777" w:rsidR="001044E1" w:rsidRDefault="001044E1" w:rsidP="00914E26">
            <w:pPr>
              <w:pStyle w:val="Tabletext"/>
              <w:rPr>
                <w:ins w:id="16" w:author="3" w:date="2025-08-26T19:30:00Z" w16du:dateUtc="2025-08-26T10:30:00Z"/>
                <w:lang w:eastAsia="ko-KR"/>
              </w:rPr>
            </w:pPr>
            <w:ins w:id="17" w:author="3" w:date="2025-08-26T19:29:00Z" w16du:dateUtc="2025-08-26T10:29:00Z">
              <w:r>
                <w:rPr>
                  <w:rFonts w:hint="eastAsia"/>
                  <w:lang w:eastAsia="ko-KR"/>
                </w:rPr>
                <w:t xml:space="preserve">- </w:t>
              </w:r>
            </w:ins>
            <w:ins w:id="18" w:author="3" w:date="2025-08-26T19:30:00Z" w16du:dateUtc="2025-08-26T10:30:00Z">
              <w:r>
                <w:rPr>
                  <w:rFonts w:hint="eastAsia"/>
                  <w:lang w:eastAsia="ko-KR"/>
                </w:rPr>
                <w:t>Update of the defition on IMT-2030 and addition of the definition on IMT-2020 in section 7</w:t>
              </w:r>
            </w:ins>
          </w:p>
          <w:p w14:paraId="315364DA" w14:textId="0C67CCD2" w:rsidR="001044E1" w:rsidRPr="00460028" w:rsidRDefault="001044E1" w:rsidP="00914E26">
            <w:pPr>
              <w:pStyle w:val="Tabletext"/>
              <w:rPr>
                <w:lang w:eastAsia="ko-KR"/>
              </w:rPr>
            </w:pPr>
            <w:ins w:id="19" w:author="3" w:date="2025-08-26T19:30:00Z" w16du:dateUtc="2025-08-26T10:30:00Z">
              <w:r>
                <w:rPr>
                  <w:rFonts w:hint="eastAsia"/>
                  <w:lang w:eastAsia="ko-KR"/>
                </w:rPr>
                <w:t>- Addition of references in section 9</w:t>
              </w:r>
            </w:ins>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027C52">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892A105" w14:textId="15B12AE0" w:rsidR="005D0130" w:rsidRPr="0043056B" w:rsidRDefault="004A4EC4" w:rsidP="0043056B">
      <w:pPr>
        <w:pStyle w:val="TOC4"/>
        <w:rPr>
          <w:iCs/>
          <w:noProof/>
        </w:rPr>
      </w:pPr>
      <w:r>
        <w:rPr>
          <w:rFonts w:eastAsia="Times New Roman" w:cs="Times New Roman"/>
          <w:b w:val="0"/>
          <w:color w:val="00558C" w:themeColor="accent1"/>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color w:val="00558C" w:themeColor="accent1"/>
          <w:szCs w:val="20"/>
        </w:rPr>
        <w:fldChar w:fldCharType="separate"/>
      </w:r>
      <w:r w:rsidR="005D0130" w:rsidRPr="0043056B">
        <w:rPr>
          <w:iCs/>
          <w:noProof/>
        </w:rPr>
        <w:t>1</w:t>
      </w:r>
      <w:r w:rsidR="005D0130" w:rsidRPr="0043056B">
        <w:rPr>
          <w:iCs/>
          <w:noProof/>
        </w:rPr>
        <w:tab/>
        <w:t>Introduction</w:t>
      </w:r>
      <w:r w:rsidR="005D0130" w:rsidRPr="0043056B">
        <w:rPr>
          <w:iCs/>
          <w:noProof/>
        </w:rPr>
        <w:tab/>
      </w:r>
      <w:r w:rsidR="005D0130" w:rsidRPr="0043056B">
        <w:rPr>
          <w:iCs/>
          <w:noProof/>
        </w:rPr>
        <w:fldChar w:fldCharType="begin"/>
      </w:r>
      <w:r w:rsidR="005D0130" w:rsidRPr="0043056B">
        <w:rPr>
          <w:iCs/>
          <w:noProof/>
        </w:rPr>
        <w:instrText xml:space="preserve"> PAGEREF _Toc159308408 \h </w:instrText>
      </w:r>
      <w:r w:rsidR="005D0130" w:rsidRPr="0043056B">
        <w:rPr>
          <w:iCs/>
          <w:noProof/>
        </w:rPr>
      </w:r>
      <w:r w:rsidR="005D0130" w:rsidRPr="0043056B">
        <w:rPr>
          <w:iCs/>
          <w:noProof/>
        </w:rPr>
        <w:fldChar w:fldCharType="separate"/>
      </w:r>
      <w:r w:rsidR="005D0130" w:rsidRPr="0043056B">
        <w:rPr>
          <w:iCs/>
          <w:noProof/>
        </w:rPr>
        <w:t>6</w:t>
      </w:r>
      <w:r w:rsidR="005D0130" w:rsidRPr="0043056B">
        <w:rPr>
          <w:iCs/>
          <w:noProof/>
        </w:rPr>
        <w:fldChar w:fldCharType="end"/>
      </w:r>
    </w:p>
    <w:p w14:paraId="7C37EB45" w14:textId="7D89DA35" w:rsidR="005D0130" w:rsidRDefault="005D0130">
      <w:pPr>
        <w:pStyle w:val="TOC2"/>
        <w:rPr>
          <w:color w:val="auto"/>
          <w:kern w:val="2"/>
          <w:sz w:val="20"/>
          <w:lang w:val="en-US" w:eastAsia="ko-KR"/>
          <w14:ligatures w14:val="standardContextual"/>
        </w:rPr>
      </w:pPr>
      <w:r>
        <w:t>1.1</w:t>
      </w:r>
      <w:r>
        <w:rPr>
          <w:color w:val="auto"/>
          <w:kern w:val="2"/>
          <w:sz w:val="20"/>
          <w:lang w:val="en-US" w:eastAsia="ko-KR"/>
          <w14:ligatures w14:val="standardContextual"/>
        </w:rPr>
        <w:tab/>
      </w:r>
      <w:r>
        <w:t>Background</w:t>
      </w:r>
      <w:r>
        <w:tab/>
      </w:r>
      <w:r>
        <w:fldChar w:fldCharType="begin"/>
      </w:r>
      <w:r>
        <w:instrText xml:space="preserve"> PAGEREF _Toc159308409 \h </w:instrText>
      </w:r>
      <w:r>
        <w:fldChar w:fldCharType="separate"/>
      </w:r>
      <w:r>
        <w:t>6</w:t>
      </w:r>
      <w:r>
        <w:fldChar w:fldCharType="end"/>
      </w:r>
    </w:p>
    <w:p w14:paraId="0849A796" w14:textId="7058EA6B" w:rsidR="005D0130" w:rsidRDefault="005D0130">
      <w:pPr>
        <w:pStyle w:val="TOC2"/>
        <w:rPr>
          <w:color w:val="auto"/>
          <w:kern w:val="2"/>
          <w:sz w:val="20"/>
          <w:lang w:val="en-US" w:eastAsia="ko-KR"/>
          <w14:ligatures w14:val="standardContextual"/>
        </w:rPr>
      </w:pPr>
      <w:r>
        <w:t>1.2</w:t>
      </w:r>
      <w:r>
        <w:rPr>
          <w:color w:val="auto"/>
          <w:kern w:val="2"/>
          <w:sz w:val="20"/>
          <w:lang w:val="en-US" w:eastAsia="ko-KR"/>
          <w14:ligatures w14:val="standardContextual"/>
        </w:rPr>
        <w:tab/>
      </w:r>
      <w:r>
        <w:t>Scope</w:t>
      </w:r>
      <w:r>
        <w:tab/>
      </w:r>
      <w:r>
        <w:fldChar w:fldCharType="begin"/>
      </w:r>
      <w:r>
        <w:instrText xml:space="preserve"> PAGEREF _Toc159308410 \h </w:instrText>
      </w:r>
      <w:r>
        <w:fldChar w:fldCharType="separate"/>
      </w:r>
      <w:r>
        <w:t>6</w:t>
      </w:r>
      <w:r>
        <w:fldChar w:fldCharType="end"/>
      </w:r>
    </w:p>
    <w:p w14:paraId="0CAEE02A" w14:textId="57CEA5B0" w:rsidR="005D0130" w:rsidRDefault="005D0130">
      <w:pPr>
        <w:pStyle w:val="TOC2"/>
        <w:rPr>
          <w:color w:val="auto"/>
          <w:kern w:val="2"/>
          <w:sz w:val="20"/>
          <w:lang w:val="en-US" w:eastAsia="ko-KR"/>
          <w14:ligatures w14:val="standardContextual"/>
        </w:rPr>
      </w:pPr>
      <w:r>
        <w:t>1.3</w:t>
      </w:r>
      <w:r>
        <w:rPr>
          <w:color w:val="auto"/>
          <w:kern w:val="2"/>
          <w:sz w:val="20"/>
          <w:lang w:val="en-US" w:eastAsia="ko-KR"/>
          <w14:ligatures w14:val="standardContextual"/>
        </w:rPr>
        <w:tab/>
      </w:r>
      <w:r>
        <w:t>objectives</w:t>
      </w:r>
      <w:r>
        <w:tab/>
      </w:r>
      <w:r>
        <w:fldChar w:fldCharType="begin"/>
      </w:r>
      <w:r>
        <w:instrText xml:space="preserve"> PAGEREF _Toc159308411 \h </w:instrText>
      </w:r>
      <w:r>
        <w:fldChar w:fldCharType="separate"/>
      </w:r>
      <w:r>
        <w:t>7</w:t>
      </w:r>
      <w:r>
        <w:fldChar w:fldCharType="end"/>
      </w:r>
    </w:p>
    <w:p w14:paraId="2BDA675A" w14:textId="7B504140" w:rsidR="005D0130" w:rsidRPr="0043056B" w:rsidRDefault="005D0130" w:rsidP="0043056B">
      <w:pPr>
        <w:pStyle w:val="TOC4"/>
        <w:rPr>
          <w:iCs/>
          <w:noProof/>
        </w:rPr>
      </w:pPr>
      <w:r w:rsidRPr="0043056B">
        <w:rPr>
          <w:iCs/>
          <w:noProof/>
        </w:rPr>
        <w:t>2</w:t>
      </w:r>
      <w:r w:rsidRPr="0043056B">
        <w:rPr>
          <w:iCs/>
          <w:noProof/>
        </w:rPr>
        <w:tab/>
        <w:t>Use cases of maritime buoyage system (MBS)</w:t>
      </w:r>
      <w:r w:rsidRPr="0043056B">
        <w:rPr>
          <w:iCs/>
          <w:noProof/>
        </w:rPr>
        <w:tab/>
      </w:r>
      <w:r w:rsidRPr="0043056B">
        <w:rPr>
          <w:iCs/>
          <w:noProof/>
        </w:rPr>
        <w:fldChar w:fldCharType="begin"/>
      </w:r>
      <w:r w:rsidRPr="0043056B">
        <w:rPr>
          <w:iCs/>
          <w:noProof/>
        </w:rPr>
        <w:instrText xml:space="preserve"> PAGEREF _Toc159308412 \h </w:instrText>
      </w:r>
      <w:r w:rsidRPr="0043056B">
        <w:rPr>
          <w:iCs/>
          <w:noProof/>
        </w:rPr>
      </w:r>
      <w:r w:rsidRPr="0043056B">
        <w:rPr>
          <w:iCs/>
          <w:noProof/>
        </w:rPr>
        <w:fldChar w:fldCharType="separate"/>
      </w:r>
      <w:r w:rsidRPr="0043056B">
        <w:rPr>
          <w:iCs/>
          <w:noProof/>
        </w:rPr>
        <w:t>7</w:t>
      </w:r>
      <w:r w:rsidRPr="0043056B">
        <w:rPr>
          <w:iCs/>
          <w:noProof/>
        </w:rPr>
        <w:fldChar w:fldCharType="end"/>
      </w:r>
    </w:p>
    <w:p w14:paraId="74BBB518" w14:textId="770FB288" w:rsidR="005D0130" w:rsidRDefault="005D0130">
      <w:pPr>
        <w:pStyle w:val="TOC2"/>
        <w:rPr>
          <w:color w:val="auto"/>
          <w:kern w:val="2"/>
          <w:sz w:val="20"/>
          <w:lang w:val="en-US" w:eastAsia="ko-KR"/>
          <w14:ligatures w14:val="standardContextual"/>
        </w:rPr>
      </w:pPr>
      <w:r>
        <w:t>2.1</w:t>
      </w:r>
      <w:r>
        <w:rPr>
          <w:color w:val="auto"/>
          <w:kern w:val="2"/>
          <w:sz w:val="20"/>
          <w:lang w:val="en-US" w:eastAsia="ko-KR"/>
          <w14:ligatures w14:val="standardContextual"/>
        </w:rPr>
        <w:tab/>
      </w:r>
      <w:r>
        <w:t>use case on …</w:t>
      </w:r>
      <w:r>
        <w:tab/>
      </w:r>
      <w:r>
        <w:fldChar w:fldCharType="begin"/>
      </w:r>
      <w:r>
        <w:instrText xml:space="preserve"> PAGEREF _Toc159308413 \h </w:instrText>
      </w:r>
      <w:r>
        <w:fldChar w:fldCharType="separate"/>
      </w:r>
      <w:r>
        <w:t>8</w:t>
      </w:r>
      <w:r>
        <w:fldChar w:fldCharType="end"/>
      </w:r>
    </w:p>
    <w:p w14:paraId="601F4BE8" w14:textId="52536E13" w:rsidR="005D0130" w:rsidRPr="0043056B" w:rsidRDefault="005D0130" w:rsidP="0043056B">
      <w:pPr>
        <w:pStyle w:val="TOC4"/>
        <w:rPr>
          <w:noProof/>
        </w:rPr>
      </w:pPr>
      <w:r>
        <w:rPr>
          <w:noProof/>
        </w:rPr>
        <w:t>3</w:t>
      </w:r>
      <w:r w:rsidRPr="0043056B">
        <w:rPr>
          <w:noProof/>
        </w:rPr>
        <w:tab/>
      </w:r>
      <w:r>
        <w:rPr>
          <w:noProof/>
        </w:rPr>
        <w:t>Use cases of positioning, navigation and timing (PNT)</w:t>
      </w:r>
      <w:r>
        <w:rPr>
          <w:noProof/>
        </w:rPr>
        <w:tab/>
      </w:r>
      <w:r>
        <w:rPr>
          <w:noProof/>
        </w:rPr>
        <w:fldChar w:fldCharType="begin"/>
      </w:r>
      <w:r>
        <w:rPr>
          <w:noProof/>
        </w:rPr>
        <w:instrText xml:space="preserve"> PAGEREF _Toc159308414 \h </w:instrText>
      </w:r>
      <w:r>
        <w:rPr>
          <w:noProof/>
        </w:rPr>
      </w:r>
      <w:r>
        <w:rPr>
          <w:noProof/>
        </w:rPr>
        <w:fldChar w:fldCharType="separate"/>
      </w:r>
      <w:r>
        <w:rPr>
          <w:noProof/>
        </w:rPr>
        <w:t>8</w:t>
      </w:r>
      <w:r>
        <w:rPr>
          <w:noProof/>
        </w:rPr>
        <w:fldChar w:fldCharType="end"/>
      </w:r>
    </w:p>
    <w:p w14:paraId="2BAFFC97" w14:textId="13F10A3E" w:rsidR="005D0130" w:rsidRDefault="005D0130">
      <w:pPr>
        <w:pStyle w:val="TOC2"/>
        <w:rPr>
          <w:color w:val="auto"/>
          <w:kern w:val="2"/>
          <w:sz w:val="20"/>
          <w:lang w:val="en-US" w:eastAsia="ko-KR"/>
          <w14:ligatures w14:val="standardContextual"/>
        </w:rPr>
      </w:pPr>
      <w:r>
        <w:t>3.1</w:t>
      </w:r>
      <w:r>
        <w:rPr>
          <w:color w:val="auto"/>
          <w:kern w:val="2"/>
          <w:sz w:val="20"/>
          <w:lang w:val="en-US" w:eastAsia="ko-KR"/>
          <w14:ligatures w14:val="standardContextual"/>
        </w:rPr>
        <w:tab/>
      </w:r>
      <w:r>
        <w:t>use case on …</w:t>
      </w:r>
      <w:r>
        <w:tab/>
      </w:r>
      <w:r>
        <w:fldChar w:fldCharType="begin"/>
      </w:r>
      <w:r>
        <w:instrText xml:space="preserve"> PAGEREF _Toc159308415 \h </w:instrText>
      </w:r>
      <w:r>
        <w:fldChar w:fldCharType="separate"/>
      </w:r>
      <w:r>
        <w:t>8</w:t>
      </w:r>
      <w:r>
        <w:fldChar w:fldCharType="end"/>
      </w:r>
    </w:p>
    <w:p w14:paraId="197A099F" w14:textId="7ED47AC5" w:rsidR="005D0130" w:rsidRPr="0043056B" w:rsidRDefault="005D0130" w:rsidP="0043056B">
      <w:pPr>
        <w:pStyle w:val="TOC4"/>
        <w:rPr>
          <w:noProof/>
        </w:rPr>
      </w:pPr>
      <w:r>
        <w:rPr>
          <w:noProof/>
        </w:rPr>
        <w:t>4</w:t>
      </w:r>
      <w:r w:rsidRPr="0043056B">
        <w:rPr>
          <w:noProof/>
        </w:rPr>
        <w:tab/>
      </w:r>
      <w:r>
        <w:rPr>
          <w:noProof/>
        </w:rPr>
        <w:t>Use cases of vessel traffic services (VTS)</w:t>
      </w:r>
      <w:r>
        <w:rPr>
          <w:noProof/>
        </w:rPr>
        <w:tab/>
      </w:r>
      <w:r>
        <w:rPr>
          <w:noProof/>
        </w:rPr>
        <w:fldChar w:fldCharType="begin"/>
      </w:r>
      <w:r>
        <w:rPr>
          <w:noProof/>
        </w:rPr>
        <w:instrText xml:space="preserve"> PAGEREF _Toc159308416 \h </w:instrText>
      </w:r>
      <w:r>
        <w:rPr>
          <w:noProof/>
        </w:rPr>
      </w:r>
      <w:r>
        <w:rPr>
          <w:noProof/>
        </w:rPr>
        <w:fldChar w:fldCharType="separate"/>
      </w:r>
      <w:r>
        <w:rPr>
          <w:noProof/>
        </w:rPr>
        <w:t>8</w:t>
      </w:r>
      <w:r>
        <w:rPr>
          <w:noProof/>
        </w:rPr>
        <w:fldChar w:fldCharType="end"/>
      </w:r>
    </w:p>
    <w:p w14:paraId="79CFC74A" w14:textId="66961FD4" w:rsidR="005D0130" w:rsidRDefault="005D0130">
      <w:pPr>
        <w:pStyle w:val="TOC2"/>
        <w:rPr>
          <w:color w:val="auto"/>
          <w:kern w:val="2"/>
          <w:sz w:val="20"/>
          <w:lang w:val="en-US" w:eastAsia="ko-KR"/>
          <w14:ligatures w14:val="standardContextual"/>
        </w:rPr>
      </w:pPr>
      <w:r>
        <w:t>4.1</w:t>
      </w:r>
      <w:r>
        <w:rPr>
          <w:color w:val="auto"/>
          <w:kern w:val="2"/>
          <w:sz w:val="20"/>
          <w:lang w:val="en-US" w:eastAsia="ko-KR"/>
          <w14:ligatures w14:val="standardContextual"/>
        </w:rPr>
        <w:tab/>
      </w:r>
      <w:r>
        <w:t>use case on …</w:t>
      </w:r>
      <w:r>
        <w:tab/>
      </w:r>
      <w:r>
        <w:fldChar w:fldCharType="begin"/>
      </w:r>
      <w:r>
        <w:instrText xml:space="preserve"> PAGEREF _Toc159308417 \h </w:instrText>
      </w:r>
      <w:r>
        <w:fldChar w:fldCharType="separate"/>
      </w:r>
      <w:r>
        <w:t>8</w:t>
      </w:r>
      <w:r>
        <w:fldChar w:fldCharType="end"/>
      </w:r>
    </w:p>
    <w:p w14:paraId="331D5A5E" w14:textId="17B4EDD7" w:rsidR="005D0130" w:rsidRPr="0043056B" w:rsidRDefault="005D0130" w:rsidP="0043056B">
      <w:pPr>
        <w:pStyle w:val="TOC4"/>
        <w:rPr>
          <w:noProof/>
        </w:rPr>
      </w:pPr>
      <w:r>
        <w:rPr>
          <w:noProof/>
        </w:rPr>
        <w:t>5</w:t>
      </w:r>
      <w:r w:rsidRPr="0043056B">
        <w:rPr>
          <w:noProof/>
        </w:rPr>
        <w:tab/>
      </w:r>
      <w:r>
        <w:rPr>
          <w:noProof/>
        </w:rPr>
        <w:t>Use cases of digital maritime services</w:t>
      </w:r>
      <w:r>
        <w:rPr>
          <w:noProof/>
        </w:rPr>
        <w:tab/>
      </w:r>
      <w:r>
        <w:rPr>
          <w:noProof/>
        </w:rPr>
        <w:fldChar w:fldCharType="begin"/>
      </w:r>
      <w:r>
        <w:rPr>
          <w:noProof/>
        </w:rPr>
        <w:instrText xml:space="preserve"> PAGEREF _Toc159308418 \h </w:instrText>
      </w:r>
      <w:r>
        <w:rPr>
          <w:noProof/>
        </w:rPr>
      </w:r>
      <w:r>
        <w:rPr>
          <w:noProof/>
        </w:rPr>
        <w:fldChar w:fldCharType="separate"/>
      </w:r>
      <w:r>
        <w:rPr>
          <w:noProof/>
        </w:rPr>
        <w:t>8</w:t>
      </w:r>
      <w:r>
        <w:rPr>
          <w:noProof/>
        </w:rPr>
        <w:fldChar w:fldCharType="end"/>
      </w:r>
    </w:p>
    <w:p w14:paraId="0820A4FD" w14:textId="76DA82CF" w:rsidR="005D0130" w:rsidRDefault="005D0130">
      <w:pPr>
        <w:pStyle w:val="TOC2"/>
        <w:rPr>
          <w:color w:val="auto"/>
          <w:kern w:val="2"/>
          <w:sz w:val="20"/>
          <w:lang w:val="en-US" w:eastAsia="ko-KR"/>
          <w14:ligatures w14:val="standardContextual"/>
        </w:rPr>
      </w:pPr>
      <w:r>
        <w:t>5.1</w:t>
      </w:r>
      <w:r>
        <w:rPr>
          <w:color w:val="auto"/>
          <w:kern w:val="2"/>
          <w:sz w:val="20"/>
          <w:lang w:val="en-US" w:eastAsia="ko-KR"/>
          <w14:ligatures w14:val="standardContextual"/>
        </w:rPr>
        <w:tab/>
      </w:r>
      <w:r>
        <w:t>use case on …</w:t>
      </w:r>
      <w:r>
        <w:tab/>
      </w:r>
      <w:r>
        <w:fldChar w:fldCharType="begin"/>
      </w:r>
      <w:r>
        <w:instrText xml:space="preserve"> PAGEREF _Toc159308419 \h </w:instrText>
      </w:r>
      <w:r>
        <w:fldChar w:fldCharType="separate"/>
      </w:r>
      <w:r>
        <w:t>8</w:t>
      </w:r>
      <w:r>
        <w:fldChar w:fldCharType="end"/>
      </w:r>
    </w:p>
    <w:p w14:paraId="67663368" w14:textId="2D1DB655" w:rsidR="005D0130" w:rsidRPr="0043056B" w:rsidRDefault="005D0130" w:rsidP="0043056B">
      <w:pPr>
        <w:pStyle w:val="TOC4"/>
        <w:rPr>
          <w:noProof/>
        </w:rPr>
      </w:pPr>
      <w:r>
        <w:t>6</w:t>
      </w:r>
      <w:r w:rsidRPr="0043056B">
        <w:rPr>
          <w:noProof/>
        </w:rPr>
        <w:tab/>
      </w:r>
      <w:r>
        <w:rPr>
          <w:noProof/>
        </w:rPr>
        <w:t>Conclusion and recommendations</w:t>
      </w:r>
      <w:r>
        <w:rPr>
          <w:noProof/>
        </w:rPr>
        <w:tab/>
      </w:r>
      <w:r>
        <w:rPr>
          <w:noProof/>
        </w:rPr>
        <w:fldChar w:fldCharType="begin"/>
      </w:r>
      <w:r>
        <w:rPr>
          <w:noProof/>
        </w:rPr>
        <w:instrText xml:space="preserve"> PAGEREF _Toc159308420 \h </w:instrText>
      </w:r>
      <w:r>
        <w:rPr>
          <w:noProof/>
        </w:rPr>
      </w:r>
      <w:r>
        <w:rPr>
          <w:noProof/>
        </w:rPr>
        <w:fldChar w:fldCharType="separate"/>
      </w:r>
      <w:r>
        <w:rPr>
          <w:noProof/>
        </w:rPr>
        <w:t>9</w:t>
      </w:r>
      <w:r>
        <w:rPr>
          <w:noProof/>
        </w:rPr>
        <w:fldChar w:fldCharType="end"/>
      </w:r>
    </w:p>
    <w:p w14:paraId="56CF1125" w14:textId="2A8885E6" w:rsidR="005D0130" w:rsidRPr="0043056B" w:rsidRDefault="005D0130" w:rsidP="0043056B">
      <w:pPr>
        <w:pStyle w:val="TOC4"/>
        <w:rPr>
          <w:noProof/>
        </w:rPr>
      </w:pPr>
      <w:r>
        <w:rPr>
          <w:noProof/>
        </w:rPr>
        <w:t>7</w:t>
      </w:r>
      <w:r w:rsidRPr="0043056B">
        <w:rPr>
          <w:noProof/>
        </w:rPr>
        <w:tab/>
      </w:r>
      <w:r>
        <w:rPr>
          <w:noProof/>
        </w:rPr>
        <w:t>Definitions</w:t>
      </w:r>
      <w:r>
        <w:rPr>
          <w:noProof/>
        </w:rPr>
        <w:tab/>
      </w:r>
      <w:r>
        <w:rPr>
          <w:noProof/>
        </w:rPr>
        <w:fldChar w:fldCharType="begin"/>
      </w:r>
      <w:r>
        <w:rPr>
          <w:noProof/>
        </w:rPr>
        <w:instrText xml:space="preserve"> PAGEREF _Toc159308421 \h </w:instrText>
      </w:r>
      <w:r>
        <w:rPr>
          <w:noProof/>
        </w:rPr>
      </w:r>
      <w:r>
        <w:rPr>
          <w:noProof/>
        </w:rPr>
        <w:fldChar w:fldCharType="separate"/>
      </w:r>
      <w:r>
        <w:rPr>
          <w:noProof/>
        </w:rPr>
        <w:t>9</w:t>
      </w:r>
      <w:r>
        <w:rPr>
          <w:noProof/>
        </w:rPr>
        <w:fldChar w:fldCharType="end"/>
      </w:r>
    </w:p>
    <w:p w14:paraId="60D195A7" w14:textId="567940F0" w:rsidR="005D0130" w:rsidRPr="0043056B" w:rsidRDefault="005D0130" w:rsidP="0043056B">
      <w:pPr>
        <w:pStyle w:val="TOC4"/>
        <w:rPr>
          <w:noProof/>
        </w:rPr>
      </w:pPr>
      <w:r>
        <w:rPr>
          <w:noProof/>
        </w:rPr>
        <w:t>8</w:t>
      </w:r>
      <w:r w:rsidRPr="0043056B">
        <w:rPr>
          <w:noProof/>
        </w:rPr>
        <w:tab/>
      </w:r>
      <w:r>
        <w:rPr>
          <w:noProof/>
        </w:rPr>
        <w:t>Acronyms</w:t>
      </w:r>
      <w:r>
        <w:rPr>
          <w:noProof/>
        </w:rPr>
        <w:tab/>
      </w:r>
      <w:r>
        <w:rPr>
          <w:noProof/>
        </w:rPr>
        <w:fldChar w:fldCharType="begin"/>
      </w:r>
      <w:r>
        <w:rPr>
          <w:noProof/>
        </w:rPr>
        <w:instrText xml:space="preserve"> PAGEREF _Toc159308422 \h </w:instrText>
      </w:r>
      <w:r>
        <w:rPr>
          <w:noProof/>
        </w:rPr>
      </w:r>
      <w:r>
        <w:rPr>
          <w:noProof/>
        </w:rPr>
        <w:fldChar w:fldCharType="separate"/>
      </w:r>
      <w:r>
        <w:rPr>
          <w:noProof/>
        </w:rPr>
        <w:t>9</w:t>
      </w:r>
      <w:r>
        <w:rPr>
          <w:noProof/>
        </w:rPr>
        <w:fldChar w:fldCharType="end"/>
      </w:r>
    </w:p>
    <w:p w14:paraId="63670002" w14:textId="342BBDEF" w:rsidR="005D0130" w:rsidRPr="0043056B" w:rsidRDefault="005D0130" w:rsidP="0043056B">
      <w:pPr>
        <w:pStyle w:val="TOC4"/>
        <w:rPr>
          <w:noProof/>
        </w:rPr>
      </w:pPr>
      <w:r>
        <w:rPr>
          <w:noProof/>
        </w:rPr>
        <w:t>9</w:t>
      </w:r>
      <w:r w:rsidRPr="0043056B">
        <w:rPr>
          <w:noProof/>
        </w:rPr>
        <w:tab/>
      </w:r>
      <w:r>
        <w:rPr>
          <w:noProof/>
        </w:rPr>
        <w:t>References</w:t>
      </w:r>
      <w:r>
        <w:rPr>
          <w:noProof/>
        </w:rPr>
        <w:tab/>
      </w:r>
      <w:r>
        <w:rPr>
          <w:noProof/>
        </w:rPr>
        <w:fldChar w:fldCharType="begin"/>
      </w:r>
      <w:r>
        <w:rPr>
          <w:noProof/>
        </w:rPr>
        <w:instrText xml:space="preserve"> PAGEREF _Toc159308423 \h </w:instrText>
      </w:r>
      <w:r>
        <w:rPr>
          <w:noProof/>
        </w:rPr>
      </w:r>
      <w:r>
        <w:rPr>
          <w:noProof/>
        </w:rPr>
        <w:fldChar w:fldCharType="separate"/>
      </w:r>
      <w:r>
        <w:rPr>
          <w:noProof/>
        </w:rPr>
        <w:t>9</w:t>
      </w:r>
      <w:r>
        <w:rPr>
          <w:noProof/>
        </w:rPr>
        <w:fldChar w:fldCharType="end"/>
      </w:r>
    </w:p>
    <w:p w14:paraId="01782C7D" w14:textId="1440E81D" w:rsidR="005D0130" w:rsidRDefault="005D0130">
      <w:pPr>
        <w:pStyle w:val="TOC4"/>
        <w:rPr>
          <w:b w:val="0"/>
          <w:noProof/>
          <w:color w:val="auto"/>
          <w:kern w:val="2"/>
          <w:sz w:val="20"/>
          <w:lang w:val="en-US" w:eastAsia="ko-KR"/>
          <w14:ligatures w14:val="standardContextual"/>
        </w:rPr>
      </w:pPr>
      <w:r w:rsidRPr="009E0D6A">
        <w:rPr>
          <w:noProof/>
        </w:rPr>
        <w:t>ANNEX A</w:t>
      </w:r>
      <w:r>
        <w:rPr>
          <w:b w:val="0"/>
          <w:noProof/>
          <w:color w:val="auto"/>
          <w:kern w:val="2"/>
          <w:sz w:val="20"/>
          <w:lang w:val="en-US" w:eastAsia="ko-KR"/>
          <w14:ligatures w14:val="standardContextual"/>
        </w:rPr>
        <w:tab/>
      </w:r>
      <w:r w:rsidRPr="009E0D6A">
        <w:rPr>
          <w:iCs/>
          <w:noProof/>
        </w:rPr>
        <w:t>Use cases and potential requirements on MBS</w:t>
      </w:r>
      <w:r>
        <w:rPr>
          <w:noProof/>
        </w:rPr>
        <w:tab/>
      </w:r>
      <w:r>
        <w:rPr>
          <w:noProof/>
        </w:rPr>
        <w:fldChar w:fldCharType="begin"/>
      </w:r>
      <w:r>
        <w:rPr>
          <w:noProof/>
        </w:rPr>
        <w:instrText xml:space="preserve"> PAGEREF _Toc159308424 \h </w:instrText>
      </w:r>
      <w:r>
        <w:rPr>
          <w:noProof/>
        </w:rPr>
      </w:r>
      <w:r>
        <w:rPr>
          <w:noProof/>
        </w:rPr>
        <w:fldChar w:fldCharType="separate"/>
      </w:r>
      <w:r>
        <w:rPr>
          <w:noProof/>
        </w:rPr>
        <w:t>10</w:t>
      </w:r>
      <w:r>
        <w:rPr>
          <w:noProof/>
        </w:rPr>
        <w:fldChar w:fldCharType="end"/>
      </w:r>
    </w:p>
    <w:p w14:paraId="7A4F7021" w14:textId="71BFCCCC" w:rsidR="005D0130" w:rsidRDefault="005D0130">
      <w:pPr>
        <w:pStyle w:val="TOC2"/>
        <w:rPr>
          <w:color w:val="auto"/>
          <w:kern w:val="2"/>
          <w:sz w:val="20"/>
          <w:lang w:val="en-US" w:eastAsia="ko-KR"/>
          <w14:ligatures w14:val="standardContextual"/>
        </w:rPr>
      </w:pPr>
      <w:r>
        <w:rPr>
          <w:lang w:eastAsia="ko-KR"/>
        </w:rPr>
        <w:t xml:space="preserve">A.1 </w:t>
      </w:r>
      <w:r>
        <w:t>Use case on …</w:t>
      </w:r>
      <w:r>
        <w:tab/>
      </w:r>
      <w:r>
        <w:fldChar w:fldCharType="begin"/>
      </w:r>
      <w:r>
        <w:instrText xml:space="preserve"> PAGEREF _Toc159308425 \h </w:instrText>
      </w:r>
      <w:r>
        <w:fldChar w:fldCharType="separate"/>
      </w:r>
      <w:r>
        <w:t>10</w:t>
      </w:r>
      <w:r>
        <w:fldChar w:fldCharType="end"/>
      </w:r>
    </w:p>
    <w:p w14:paraId="548D8F16" w14:textId="0B222973" w:rsidR="005D0130" w:rsidRDefault="005D0130">
      <w:pPr>
        <w:pStyle w:val="TOC3"/>
        <w:tabs>
          <w:tab w:val="left" w:pos="1134"/>
          <w:tab w:val="right" w:leader="dot" w:pos="10195"/>
        </w:tabs>
        <w:rPr>
          <w:noProof/>
          <w:kern w:val="2"/>
          <w:sz w:val="20"/>
          <w:lang w:val="en-US" w:eastAsia="ko-KR"/>
          <w14:ligatures w14:val="standardContextual"/>
        </w:rPr>
      </w:pPr>
      <w:r>
        <w:rPr>
          <w:noProof/>
        </w:rPr>
        <w:t>A.X.1</w:t>
      </w:r>
      <w:r>
        <w:rPr>
          <w:noProof/>
          <w:kern w:val="2"/>
          <w:sz w:val="20"/>
          <w:lang w:val="en-US" w:eastAsia="ko-KR"/>
          <w14:ligatures w14:val="standardContextual"/>
        </w:rPr>
        <w:tab/>
      </w:r>
      <w:r>
        <w:rPr>
          <w:noProof/>
        </w:rPr>
        <w:t>Description</w:t>
      </w:r>
      <w:r>
        <w:rPr>
          <w:noProof/>
        </w:rPr>
        <w:tab/>
      </w:r>
      <w:r>
        <w:rPr>
          <w:noProof/>
        </w:rPr>
        <w:fldChar w:fldCharType="begin"/>
      </w:r>
      <w:r>
        <w:rPr>
          <w:noProof/>
        </w:rPr>
        <w:instrText xml:space="preserve"> PAGEREF _Toc159308426 \h </w:instrText>
      </w:r>
      <w:r>
        <w:rPr>
          <w:noProof/>
        </w:rPr>
      </w:r>
      <w:r>
        <w:rPr>
          <w:noProof/>
        </w:rPr>
        <w:fldChar w:fldCharType="separate"/>
      </w:r>
      <w:r>
        <w:rPr>
          <w:noProof/>
        </w:rPr>
        <w:t>10</w:t>
      </w:r>
      <w:r>
        <w:rPr>
          <w:noProof/>
        </w:rPr>
        <w:fldChar w:fldCharType="end"/>
      </w:r>
    </w:p>
    <w:p w14:paraId="55B70FFD" w14:textId="6C8212AF" w:rsidR="005D0130" w:rsidRDefault="005D0130">
      <w:pPr>
        <w:pStyle w:val="TOC3"/>
        <w:tabs>
          <w:tab w:val="left" w:pos="1134"/>
          <w:tab w:val="right" w:leader="dot" w:pos="10195"/>
        </w:tabs>
        <w:rPr>
          <w:noProof/>
          <w:kern w:val="2"/>
          <w:sz w:val="20"/>
          <w:lang w:val="en-US" w:eastAsia="ko-KR"/>
          <w14:ligatures w14:val="standardContextual"/>
        </w:rPr>
      </w:pPr>
      <w:r>
        <w:rPr>
          <w:noProof/>
        </w:rPr>
        <w:t>A.X.2</w:t>
      </w:r>
      <w:r>
        <w:rPr>
          <w:noProof/>
          <w:kern w:val="2"/>
          <w:sz w:val="20"/>
          <w:lang w:val="en-US" w:eastAsia="ko-KR"/>
          <w14:ligatures w14:val="standardContextual"/>
        </w:rPr>
        <w:tab/>
      </w:r>
      <w:r>
        <w:rPr>
          <w:noProof/>
        </w:rPr>
        <w:t>Pre-conditions</w:t>
      </w:r>
      <w:r>
        <w:rPr>
          <w:noProof/>
        </w:rPr>
        <w:tab/>
      </w:r>
      <w:r>
        <w:rPr>
          <w:noProof/>
        </w:rPr>
        <w:fldChar w:fldCharType="begin"/>
      </w:r>
      <w:r>
        <w:rPr>
          <w:noProof/>
        </w:rPr>
        <w:instrText xml:space="preserve"> PAGEREF _Toc159308427 \h </w:instrText>
      </w:r>
      <w:r>
        <w:rPr>
          <w:noProof/>
        </w:rPr>
      </w:r>
      <w:r>
        <w:rPr>
          <w:noProof/>
        </w:rPr>
        <w:fldChar w:fldCharType="separate"/>
      </w:r>
      <w:r>
        <w:rPr>
          <w:noProof/>
        </w:rPr>
        <w:t>10</w:t>
      </w:r>
      <w:r>
        <w:rPr>
          <w:noProof/>
        </w:rPr>
        <w:fldChar w:fldCharType="end"/>
      </w:r>
    </w:p>
    <w:p w14:paraId="6AED444F" w14:textId="038E8CBC" w:rsidR="005D0130" w:rsidRDefault="005D0130">
      <w:pPr>
        <w:pStyle w:val="TOC3"/>
        <w:tabs>
          <w:tab w:val="left" w:pos="1134"/>
          <w:tab w:val="right" w:leader="dot" w:pos="10195"/>
        </w:tabs>
        <w:rPr>
          <w:noProof/>
          <w:kern w:val="2"/>
          <w:sz w:val="20"/>
          <w:lang w:val="en-US" w:eastAsia="ko-KR"/>
          <w14:ligatures w14:val="standardContextual"/>
        </w:rPr>
      </w:pPr>
      <w:r>
        <w:rPr>
          <w:noProof/>
        </w:rPr>
        <w:t>A.1.3</w:t>
      </w:r>
      <w:r>
        <w:rPr>
          <w:noProof/>
          <w:kern w:val="2"/>
          <w:sz w:val="20"/>
          <w:lang w:val="en-US" w:eastAsia="ko-KR"/>
          <w14:ligatures w14:val="standardContextual"/>
        </w:rPr>
        <w:tab/>
      </w:r>
      <w:r>
        <w:rPr>
          <w:noProof/>
        </w:rPr>
        <w:t>Service Flows</w:t>
      </w:r>
      <w:r>
        <w:rPr>
          <w:noProof/>
        </w:rPr>
        <w:tab/>
      </w:r>
      <w:r>
        <w:rPr>
          <w:noProof/>
        </w:rPr>
        <w:fldChar w:fldCharType="begin"/>
      </w:r>
      <w:r>
        <w:rPr>
          <w:noProof/>
        </w:rPr>
        <w:instrText xml:space="preserve"> PAGEREF _Toc159308428 \h </w:instrText>
      </w:r>
      <w:r>
        <w:rPr>
          <w:noProof/>
        </w:rPr>
      </w:r>
      <w:r>
        <w:rPr>
          <w:noProof/>
        </w:rPr>
        <w:fldChar w:fldCharType="separate"/>
      </w:r>
      <w:r>
        <w:rPr>
          <w:noProof/>
        </w:rPr>
        <w:t>10</w:t>
      </w:r>
      <w:r>
        <w:rPr>
          <w:noProof/>
        </w:rPr>
        <w:fldChar w:fldCharType="end"/>
      </w:r>
    </w:p>
    <w:p w14:paraId="2B627E04" w14:textId="3336ECD6" w:rsidR="005D0130" w:rsidRDefault="005D0130">
      <w:pPr>
        <w:pStyle w:val="TOC3"/>
        <w:tabs>
          <w:tab w:val="left" w:pos="1134"/>
          <w:tab w:val="right" w:leader="dot" w:pos="10195"/>
        </w:tabs>
        <w:rPr>
          <w:noProof/>
          <w:kern w:val="2"/>
          <w:sz w:val="20"/>
          <w:lang w:val="en-US" w:eastAsia="ko-KR"/>
          <w14:ligatures w14:val="standardContextual"/>
        </w:rPr>
      </w:pPr>
      <w:r>
        <w:rPr>
          <w:noProof/>
        </w:rPr>
        <w:t>A.X.4</w:t>
      </w:r>
      <w:r>
        <w:rPr>
          <w:noProof/>
          <w:kern w:val="2"/>
          <w:sz w:val="20"/>
          <w:lang w:val="en-US" w:eastAsia="ko-KR"/>
          <w14:ligatures w14:val="standardContextual"/>
        </w:rPr>
        <w:tab/>
      </w:r>
      <w:r>
        <w:rPr>
          <w:noProof/>
        </w:rPr>
        <w:t>Post-conditions</w:t>
      </w:r>
      <w:r>
        <w:rPr>
          <w:noProof/>
        </w:rPr>
        <w:tab/>
      </w:r>
      <w:r>
        <w:rPr>
          <w:noProof/>
        </w:rPr>
        <w:fldChar w:fldCharType="begin"/>
      </w:r>
      <w:r>
        <w:rPr>
          <w:noProof/>
        </w:rPr>
        <w:instrText xml:space="preserve"> PAGEREF _Toc159308429 \h </w:instrText>
      </w:r>
      <w:r>
        <w:rPr>
          <w:noProof/>
        </w:rPr>
      </w:r>
      <w:r>
        <w:rPr>
          <w:noProof/>
        </w:rPr>
        <w:fldChar w:fldCharType="separate"/>
      </w:r>
      <w:r>
        <w:rPr>
          <w:noProof/>
        </w:rPr>
        <w:t>10</w:t>
      </w:r>
      <w:r>
        <w:rPr>
          <w:noProof/>
        </w:rPr>
        <w:fldChar w:fldCharType="end"/>
      </w:r>
    </w:p>
    <w:p w14:paraId="7C8927E8" w14:textId="3EFFD64E" w:rsidR="005D0130" w:rsidRDefault="005D0130">
      <w:pPr>
        <w:pStyle w:val="TOC3"/>
        <w:tabs>
          <w:tab w:val="left" w:pos="1134"/>
          <w:tab w:val="right" w:leader="dot" w:pos="10195"/>
        </w:tabs>
        <w:rPr>
          <w:noProof/>
          <w:kern w:val="2"/>
          <w:sz w:val="20"/>
          <w:lang w:val="en-US" w:eastAsia="ko-KR"/>
          <w14:ligatures w14:val="standardContextual"/>
        </w:rPr>
      </w:pPr>
      <w:r>
        <w:rPr>
          <w:noProof/>
        </w:rPr>
        <w:t>A.X.5</w:t>
      </w:r>
      <w:r>
        <w:rPr>
          <w:noProof/>
          <w:kern w:val="2"/>
          <w:sz w:val="20"/>
          <w:lang w:val="en-US" w:eastAsia="ko-KR"/>
          <w14:ligatures w14:val="standardContextual"/>
        </w:rPr>
        <w:tab/>
      </w:r>
      <w:r>
        <w:rPr>
          <w:noProof/>
        </w:rPr>
        <w:t>Existing features partly or fully covering the use case functionality</w:t>
      </w:r>
      <w:r>
        <w:rPr>
          <w:noProof/>
        </w:rPr>
        <w:tab/>
      </w:r>
      <w:r>
        <w:rPr>
          <w:noProof/>
        </w:rPr>
        <w:fldChar w:fldCharType="begin"/>
      </w:r>
      <w:r>
        <w:rPr>
          <w:noProof/>
        </w:rPr>
        <w:instrText xml:space="preserve"> PAGEREF _Toc159308430 \h </w:instrText>
      </w:r>
      <w:r>
        <w:rPr>
          <w:noProof/>
        </w:rPr>
      </w:r>
      <w:r>
        <w:rPr>
          <w:noProof/>
        </w:rPr>
        <w:fldChar w:fldCharType="separate"/>
      </w:r>
      <w:r>
        <w:rPr>
          <w:noProof/>
        </w:rPr>
        <w:t>10</w:t>
      </w:r>
      <w:r>
        <w:rPr>
          <w:noProof/>
        </w:rPr>
        <w:fldChar w:fldCharType="end"/>
      </w:r>
    </w:p>
    <w:p w14:paraId="34CCE1EC" w14:textId="7A0F0658" w:rsidR="005D0130" w:rsidRDefault="005D0130">
      <w:pPr>
        <w:pStyle w:val="TOC3"/>
        <w:tabs>
          <w:tab w:val="left" w:pos="1134"/>
          <w:tab w:val="right" w:leader="dot" w:pos="10195"/>
        </w:tabs>
        <w:rPr>
          <w:noProof/>
          <w:kern w:val="2"/>
          <w:sz w:val="20"/>
          <w:lang w:val="en-US" w:eastAsia="ko-KR"/>
          <w14:ligatures w14:val="standardContextual"/>
        </w:rPr>
      </w:pPr>
      <w:r>
        <w:rPr>
          <w:noProof/>
        </w:rPr>
        <w:t>A.X.6</w:t>
      </w:r>
      <w:r>
        <w:rPr>
          <w:noProof/>
          <w:kern w:val="2"/>
          <w:sz w:val="20"/>
          <w:lang w:val="en-US" w:eastAsia="ko-KR"/>
          <w14:ligatures w14:val="standardContextual"/>
        </w:rPr>
        <w:tab/>
      </w:r>
      <w:r>
        <w:rPr>
          <w:noProof/>
        </w:rPr>
        <w:t>Potential New Requirements needed to support the use case</w:t>
      </w:r>
      <w:r>
        <w:rPr>
          <w:noProof/>
        </w:rPr>
        <w:tab/>
      </w:r>
      <w:r>
        <w:rPr>
          <w:noProof/>
        </w:rPr>
        <w:fldChar w:fldCharType="begin"/>
      </w:r>
      <w:r>
        <w:rPr>
          <w:noProof/>
        </w:rPr>
        <w:instrText xml:space="preserve"> PAGEREF _Toc159308431 \h </w:instrText>
      </w:r>
      <w:r>
        <w:rPr>
          <w:noProof/>
        </w:rPr>
      </w:r>
      <w:r>
        <w:rPr>
          <w:noProof/>
        </w:rPr>
        <w:fldChar w:fldCharType="separate"/>
      </w:r>
      <w:r>
        <w:rPr>
          <w:noProof/>
        </w:rPr>
        <w:t>10</w:t>
      </w:r>
      <w:r>
        <w:rPr>
          <w:noProof/>
        </w:rPr>
        <w:fldChar w:fldCharType="end"/>
      </w:r>
    </w:p>
    <w:p w14:paraId="3303F147" w14:textId="3CEB04C7" w:rsidR="005D0130" w:rsidRDefault="005D0130">
      <w:pPr>
        <w:pStyle w:val="TOC4"/>
        <w:rPr>
          <w:b w:val="0"/>
          <w:noProof/>
          <w:color w:val="auto"/>
          <w:kern w:val="2"/>
          <w:sz w:val="20"/>
          <w:lang w:val="en-US" w:eastAsia="ko-KR"/>
          <w14:ligatures w14:val="standardContextual"/>
        </w:rPr>
      </w:pPr>
      <w:r w:rsidRPr="009E0D6A">
        <w:rPr>
          <w:noProof/>
        </w:rPr>
        <w:t>ANNEX B</w:t>
      </w:r>
      <w:r>
        <w:rPr>
          <w:b w:val="0"/>
          <w:noProof/>
          <w:color w:val="auto"/>
          <w:kern w:val="2"/>
          <w:sz w:val="20"/>
          <w:lang w:val="en-US" w:eastAsia="ko-KR"/>
          <w14:ligatures w14:val="standardContextual"/>
        </w:rPr>
        <w:tab/>
      </w:r>
      <w:r w:rsidRPr="009E0D6A">
        <w:rPr>
          <w:iCs/>
          <w:noProof/>
        </w:rPr>
        <w:t>Use cases and potential requirements on PNT</w:t>
      </w:r>
      <w:r>
        <w:rPr>
          <w:noProof/>
        </w:rPr>
        <w:tab/>
      </w:r>
      <w:r>
        <w:rPr>
          <w:noProof/>
        </w:rPr>
        <w:fldChar w:fldCharType="begin"/>
      </w:r>
      <w:r>
        <w:rPr>
          <w:noProof/>
        </w:rPr>
        <w:instrText xml:space="preserve"> PAGEREF _Toc159308432 \h </w:instrText>
      </w:r>
      <w:r>
        <w:rPr>
          <w:noProof/>
        </w:rPr>
      </w:r>
      <w:r>
        <w:rPr>
          <w:noProof/>
        </w:rPr>
        <w:fldChar w:fldCharType="separate"/>
      </w:r>
      <w:r>
        <w:rPr>
          <w:noProof/>
        </w:rPr>
        <w:t>11</w:t>
      </w:r>
      <w:r>
        <w:rPr>
          <w:noProof/>
        </w:rPr>
        <w:fldChar w:fldCharType="end"/>
      </w:r>
    </w:p>
    <w:p w14:paraId="394C02C4" w14:textId="436EF697" w:rsidR="005D0130" w:rsidRDefault="005D0130">
      <w:pPr>
        <w:pStyle w:val="TOC2"/>
        <w:rPr>
          <w:color w:val="auto"/>
          <w:kern w:val="2"/>
          <w:sz w:val="20"/>
          <w:lang w:val="en-US" w:eastAsia="ko-KR"/>
          <w14:ligatures w14:val="standardContextual"/>
        </w:rPr>
      </w:pPr>
      <w:r>
        <w:rPr>
          <w:lang w:eastAsia="ko-KR"/>
        </w:rPr>
        <w:t xml:space="preserve">B.X </w:t>
      </w:r>
      <w:r>
        <w:t>Use case on …</w:t>
      </w:r>
      <w:r>
        <w:tab/>
      </w:r>
      <w:r>
        <w:fldChar w:fldCharType="begin"/>
      </w:r>
      <w:r>
        <w:instrText xml:space="preserve"> PAGEREF _Toc159308433 \h </w:instrText>
      </w:r>
      <w:r>
        <w:fldChar w:fldCharType="separate"/>
      </w:r>
      <w:r>
        <w:t>11</w:t>
      </w:r>
      <w:r>
        <w:fldChar w:fldCharType="end"/>
      </w:r>
    </w:p>
    <w:p w14:paraId="3412E81B" w14:textId="0CF2BEBD" w:rsidR="005D0130" w:rsidRDefault="005D0130">
      <w:pPr>
        <w:pStyle w:val="TOC3"/>
        <w:tabs>
          <w:tab w:val="left" w:pos="1134"/>
          <w:tab w:val="right" w:leader="dot" w:pos="10195"/>
        </w:tabs>
        <w:rPr>
          <w:noProof/>
          <w:kern w:val="2"/>
          <w:sz w:val="20"/>
          <w:lang w:val="en-US" w:eastAsia="ko-KR"/>
          <w14:ligatures w14:val="standardContextual"/>
        </w:rPr>
      </w:pPr>
      <w:r>
        <w:rPr>
          <w:noProof/>
        </w:rPr>
        <w:t xml:space="preserve">B.X.1 </w:t>
      </w:r>
      <w:r>
        <w:rPr>
          <w:noProof/>
          <w:kern w:val="2"/>
          <w:sz w:val="20"/>
          <w:lang w:val="en-US" w:eastAsia="ko-KR"/>
          <w14:ligatures w14:val="standardContextual"/>
        </w:rPr>
        <w:tab/>
      </w:r>
      <w:r>
        <w:rPr>
          <w:noProof/>
        </w:rPr>
        <w:t>Description</w:t>
      </w:r>
      <w:r>
        <w:rPr>
          <w:noProof/>
        </w:rPr>
        <w:tab/>
      </w:r>
      <w:r>
        <w:rPr>
          <w:noProof/>
        </w:rPr>
        <w:fldChar w:fldCharType="begin"/>
      </w:r>
      <w:r>
        <w:rPr>
          <w:noProof/>
        </w:rPr>
        <w:instrText xml:space="preserve"> PAGEREF _Toc159308434 \h </w:instrText>
      </w:r>
      <w:r>
        <w:rPr>
          <w:noProof/>
        </w:rPr>
      </w:r>
      <w:r>
        <w:rPr>
          <w:noProof/>
        </w:rPr>
        <w:fldChar w:fldCharType="separate"/>
      </w:r>
      <w:r>
        <w:rPr>
          <w:noProof/>
        </w:rPr>
        <w:t>11</w:t>
      </w:r>
      <w:r>
        <w:rPr>
          <w:noProof/>
        </w:rPr>
        <w:fldChar w:fldCharType="end"/>
      </w:r>
    </w:p>
    <w:p w14:paraId="545F118C" w14:textId="327992DD" w:rsidR="005D0130" w:rsidRDefault="005D0130">
      <w:pPr>
        <w:pStyle w:val="TOC3"/>
        <w:tabs>
          <w:tab w:val="left" w:pos="1134"/>
          <w:tab w:val="right" w:leader="dot" w:pos="10195"/>
        </w:tabs>
        <w:rPr>
          <w:noProof/>
          <w:kern w:val="2"/>
          <w:sz w:val="20"/>
          <w:lang w:val="en-US" w:eastAsia="ko-KR"/>
          <w14:ligatures w14:val="standardContextual"/>
        </w:rPr>
      </w:pPr>
      <w:r>
        <w:rPr>
          <w:noProof/>
        </w:rPr>
        <w:t>B.X.2</w:t>
      </w:r>
      <w:r>
        <w:rPr>
          <w:noProof/>
          <w:kern w:val="2"/>
          <w:sz w:val="20"/>
          <w:lang w:val="en-US" w:eastAsia="ko-KR"/>
          <w14:ligatures w14:val="standardContextual"/>
        </w:rPr>
        <w:tab/>
      </w:r>
      <w:r>
        <w:rPr>
          <w:noProof/>
        </w:rPr>
        <w:t>Pre-conditions</w:t>
      </w:r>
      <w:r>
        <w:rPr>
          <w:noProof/>
        </w:rPr>
        <w:tab/>
      </w:r>
      <w:r>
        <w:rPr>
          <w:noProof/>
        </w:rPr>
        <w:fldChar w:fldCharType="begin"/>
      </w:r>
      <w:r>
        <w:rPr>
          <w:noProof/>
        </w:rPr>
        <w:instrText xml:space="preserve"> PAGEREF _Toc159308435 \h </w:instrText>
      </w:r>
      <w:r>
        <w:rPr>
          <w:noProof/>
        </w:rPr>
      </w:r>
      <w:r>
        <w:rPr>
          <w:noProof/>
        </w:rPr>
        <w:fldChar w:fldCharType="separate"/>
      </w:r>
      <w:r>
        <w:rPr>
          <w:noProof/>
        </w:rPr>
        <w:t>11</w:t>
      </w:r>
      <w:r>
        <w:rPr>
          <w:noProof/>
        </w:rPr>
        <w:fldChar w:fldCharType="end"/>
      </w:r>
    </w:p>
    <w:p w14:paraId="5E311B79" w14:textId="3F317086" w:rsidR="005D0130" w:rsidRDefault="005D0130">
      <w:pPr>
        <w:pStyle w:val="TOC3"/>
        <w:tabs>
          <w:tab w:val="left" w:pos="1134"/>
          <w:tab w:val="right" w:leader="dot" w:pos="10195"/>
        </w:tabs>
        <w:rPr>
          <w:noProof/>
          <w:kern w:val="2"/>
          <w:sz w:val="20"/>
          <w:lang w:val="en-US" w:eastAsia="ko-KR"/>
          <w14:ligatures w14:val="standardContextual"/>
        </w:rPr>
      </w:pPr>
      <w:r>
        <w:rPr>
          <w:noProof/>
        </w:rPr>
        <w:t>B.X.3</w:t>
      </w:r>
      <w:r>
        <w:rPr>
          <w:noProof/>
          <w:kern w:val="2"/>
          <w:sz w:val="20"/>
          <w:lang w:val="en-US" w:eastAsia="ko-KR"/>
          <w14:ligatures w14:val="standardContextual"/>
        </w:rPr>
        <w:tab/>
      </w:r>
      <w:r>
        <w:rPr>
          <w:noProof/>
        </w:rPr>
        <w:t>Service Flows</w:t>
      </w:r>
      <w:r>
        <w:rPr>
          <w:noProof/>
        </w:rPr>
        <w:tab/>
      </w:r>
      <w:r>
        <w:rPr>
          <w:noProof/>
        </w:rPr>
        <w:fldChar w:fldCharType="begin"/>
      </w:r>
      <w:r>
        <w:rPr>
          <w:noProof/>
        </w:rPr>
        <w:instrText xml:space="preserve"> PAGEREF _Toc159308436 \h </w:instrText>
      </w:r>
      <w:r>
        <w:rPr>
          <w:noProof/>
        </w:rPr>
      </w:r>
      <w:r>
        <w:rPr>
          <w:noProof/>
        </w:rPr>
        <w:fldChar w:fldCharType="separate"/>
      </w:r>
      <w:r>
        <w:rPr>
          <w:noProof/>
        </w:rPr>
        <w:t>11</w:t>
      </w:r>
      <w:r>
        <w:rPr>
          <w:noProof/>
        </w:rPr>
        <w:fldChar w:fldCharType="end"/>
      </w:r>
    </w:p>
    <w:p w14:paraId="1CF7D537" w14:textId="711C515A" w:rsidR="005D0130" w:rsidRDefault="005D0130">
      <w:pPr>
        <w:pStyle w:val="TOC3"/>
        <w:tabs>
          <w:tab w:val="left" w:pos="1134"/>
          <w:tab w:val="right" w:leader="dot" w:pos="10195"/>
        </w:tabs>
        <w:rPr>
          <w:noProof/>
          <w:kern w:val="2"/>
          <w:sz w:val="20"/>
          <w:lang w:val="en-US" w:eastAsia="ko-KR"/>
          <w14:ligatures w14:val="standardContextual"/>
        </w:rPr>
      </w:pPr>
      <w:r>
        <w:rPr>
          <w:noProof/>
        </w:rPr>
        <w:t>B.X.4</w:t>
      </w:r>
      <w:r>
        <w:rPr>
          <w:noProof/>
          <w:kern w:val="2"/>
          <w:sz w:val="20"/>
          <w:lang w:val="en-US" w:eastAsia="ko-KR"/>
          <w14:ligatures w14:val="standardContextual"/>
        </w:rPr>
        <w:tab/>
      </w:r>
      <w:r>
        <w:rPr>
          <w:noProof/>
        </w:rPr>
        <w:t>Post-conditions</w:t>
      </w:r>
      <w:r>
        <w:rPr>
          <w:noProof/>
        </w:rPr>
        <w:tab/>
      </w:r>
      <w:r>
        <w:rPr>
          <w:noProof/>
        </w:rPr>
        <w:fldChar w:fldCharType="begin"/>
      </w:r>
      <w:r>
        <w:rPr>
          <w:noProof/>
        </w:rPr>
        <w:instrText xml:space="preserve"> PAGEREF _Toc159308437 \h </w:instrText>
      </w:r>
      <w:r>
        <w:rPr>
          <w:noProof/>
        </w:rPr>
      </w:r>
      <w:r>
        <w:rPr>
          <w:noProof/>
        </w:rPr>
        <w:fldChar w:fldCharType="separate"/>
      </w:r>
      <w:r>
        <w:rPr>
          <w:noProof/>
        </w:rPr>
        <w:t>11</w:t>
      </w:r>
      <w:r>
        <w:rPr>
          <w:noProof/>
        </w:rPr>
        <w:fldChar w:fldCharType="end"/>
      </w:r>
    </w:p>
    <w:p w14:paraId="6ABB53CD" w14:textId="6A29C480" w:rsidR="005D0130" w:rsidRDefault="005D0130">
      <w:pPr>
        <w:pStyle w:val="TOC3"/>
        <w:tabs>
          <w:tab w:val="left" w:pos="1134"/>
          <w:tab w:val="right" w:leader="dot" w:pos="10195"/>
        </w:tabs>
        <w:rPr>
          <w:noProof/>
          <w:kern w:val="2"/>
          <w:sz w:val="20"/>
          <w:lang w:val="en-US" w:eastAsia="ko-KR"/>
          <w14:ligatures w14:val="standardContextual"/>
        </w:rPr>
      </w:pPr>
      <w:r>
        <w:rPr>
          <w:noProof/>
        </w:rPr>
        <w:t>B.X.5</w:t>
      </w:r>
      <w:r>
        <w:rPr>
          <w:noProof/>
          <w:kern w:val="2"/>
          <w:sz w:val="20"/>
          <w:lang w:val="en-US" w:eastAsia="ko-KR"/>
          <w14:ligatures w14:val="standardContextual"/>
        </w:rPr>
        <w:tab/>
      </w:r>
      <w:r>
        <w:rPr>
          <w:noProof/>
        </w:rPr>
        <w:t>Existing features partly or fully covering the use case functionality</w:t>
      </w:r>
      <w:r>
        <w:rPr>
          <w:noProof/>
        </w:rPr>
        <w:tab/>
      </w:r>
      <w:r>
        <w:rPr>
          <w:noProof/>
        </w:rPr>
        <w:fldChar w:fldCharType="begin"/>
      </w:r>
      <w:r>
        <w:rPr>
          <w:noProof/>
        </w:rPr>
        <w:instrText xml:space="preserve"> PAGEREF _Toc159308438 \h </w:instrText>
      </w:r>
      <w:r>
        <w:rPr>
          <w:noProof/>
        </w:rPr>
      </w:r>
      <w:r>
        <w:rPr>
          <w:noProof/>
        </w:rPr>
        <w:fldChar w:fldCharType="separate"/>
      </w:r>
      <w:r>
        <w:rPr>
          <w:noProof/>
        </w:rPr>
        <w:t>11</w:t>
      </w:r>
      <w:r>
        <w:rPr>
          <w:noProof/>
        </w:rPr>
        <w:fldChar w:fldCharType="end"/>
      </w:r>
    </w:p>
    <w:p w14:paraId="2F8AE1D9" w14:textId="1AC1A81B" w:rsidR="005D0130" w:rsidRDefault="005D0130">
      <w:pPr>
        <w:pStyle w:val="TOC3"/>
        <w:tabs>
          <w:tab w:val="left" w:pos="1134"/>
          <w:tab w:val="right" w:leader="dot" w:pos="10195"/>
        </w:tabs>
        <w:rPr>
          <w:noProof/>
          <w:kern w:val="2"/>
          <w:sz w:val="20"/>
          <w:lang w:val="en-US" w:eastAsia="ko-KR"/>
          <w14:ligatures w14:val="standardContextual"/>
        </w:rPr>
      </w:pPr>
      <w:r>
        <w:rPr>
          <w:noProof/>
        </w:rPr>
        <w:t>B.X.6</w:t>
      </w:r>
      <w:r>
        <w:rPr>
          <w:noProof/>
          <w:kern w:val="2"/>
          <w:sz w:val="20"/>
          <w:lang w:val="en-US" w:eastAsia="ko-KR"/>
          <w14:ligatures w14:val="standardContextual"/>
        </w:rPr>
        <w:tab/>
      </w:r>
      <w:r>
        <w:rPr>
          <w:noProof/>
        </w:rPr>
        <w:t>Potential New Requirements needed to support the use case</w:t>
      </w:r>
      <w:r>
        <w:rPr>
          <w:noProof/>
        </w:rPr>
        <w:tab/>
      </w:r>
      <w:r>
        <w:rPr>
          <w:noProof/>
        </w:rPr>
        <w:fldChar w:fldCharType="begin"/>
      </w:r>
      <w:r>
        <w:rPr>
          <w:noProof/>
        </w:rPr>
        <w:instrText xml:space="preserve"> PAGEREF _Toc159308439 \h </w:instrText>
      </w:r>
      <w:r>
        <w:rPr>
          <w:noProof/>
        </w:rPr>
      </w:r>
      <w:r>
        <w:rPr>
          <w:noProof/>
        </w:rPr>
        <w:fldChar w:fldCharType="separate"/>
      </w:r>
      <w:r>
        <w:rPr>
          <w:noProof/>
        </w:rPr>
        <w:t>11</w:t>
      </w:r>
      <w:r>
        <w:rPr>
          <w:noProof/>
        </w:rPr>
        <w:fldChar w:fldCharType="end"/>
      </w:r>
    </w:p>
    <w:p w14:paraId="7E071DC4" w14:textId="376BF4AD" w:rsidR="005D0130" w:rsidRDefault="005D0130">
      <w:pPr>
        <w:pStyle w:val="TOC4"/>
        <w:rPr>
          <w:b w:val="0"/>
          <w:noProof/>
          <w:color w:val="auto"/>
          <w:kern w:val="2"/>
          <w:sz w:val="20"/>
          <w:lang w:val="en-US" w:eastAsia="ko-KR"/>
          <w14:ligatures w14:val="standardContextual"/>
        </w:rPr>
      </w:pPr>
      <w:r w:rsidRPr="009E0D6A">
        <w:rPr>
          <w:noProof/>
        </w:rPr>
        <w:t>ANNEX C</w:t>
      </w:r>
      <w:r>
        <w:rPr>
          <w:b w:val="0"/>
          <w:noProof/>
          <w:color w:val="auto"/>
          <w:kern w:val="2"/>
          <w:sz w:val="20"/>
          <w:lang w:val="en-US" w:eastAsia="ko-KR"/>
          <w14:ligatures w14:val="standardContextual"/>
        </w:rPr>
        <w:tab/>
      </w:r>
      <w:r w:rsidRPr="009E0D6A">
        <w:rPr>
          <w:iCs/>
          <w:noProof/>
        </w:rPr>
        <w:t>Use cases and potential requirements on VTS</w:t>
      </w:r>
      <w:r>
        <w:rPr>
          <w:noProof/>
        </w:rPr>
        <w:tab/>
      </w:r>
      <w:r>
        <w:rPr>
          <w:noProof/>
        </w:rPr>
        <w:fldChar w:fldCharType="begin"/>
      </w:r>
      <w:r>
        <w:rPr>
          <w:noProof/>
        </w:rPr>
        <w:instrText xml:space="preserve"> PAGEREF _Toc159308440 \h </w:instrText>
      </w:r>
      <w:r>
        <w:rPr>
          <w:noProof/>
        </w:rPr>
      </w:r>
      <w:r>
        <w:rPr>
          <w:noProof/>
        </w:rPr>
        <w:fldChar w:fldCharType="separate"/>
      </w:r>
      <w:r>
        <w:rPr>
          <w:noProof/>
        </w:rPr>
        <w:t>12</w:t>
      </w:r>
      <w:r>
        <w:rPr>
          <w:noProof/>
        </w:rPr>
        <w:fldChar w:fldCharType="end"/>
      </w:r>
    </w:p>
    <w:p w14:paraId="720DE388" w14:textId="69FD586C" w:rsidR="005D0130" w:rsidRDefault="005D0130">
      <w:pPr>
        <w:pStyle w:val="TOC2"/>
        <w:rPr>
          <w:color w:val="auto"/>
          <w:kern w:val="2"/>
          <w:sz w:val="20"/>
          <w:lang w:val="en-US" w:eastAsia="ko-KR"/>
          <w14:ligatures w14:val="standardContextual"/>
        </w:rPr>
      </w:pPr>
      <w:r>
        <w:rPr>
          <w:lang w:eastAsia="ko-KR"/>
        </w:rPr>
        <w:t xml:space="preserve">C.X </w:t>
      </w:r>
      <w:r>
        <w:t>Use case on …</w:t>
      </w:r>
      <w:r>
        <w:tab/>
      </w:r>
      <w:r>
        <w:fldChar w:fldCharType="begin"/>
      </w:r>
      <w:r>
        <w:instrText xml:space="preserve"> PAGEREF _Toc159308441 \h </w:instrText>
      </w:r>
      <w:r>
        <w:fldChar w:fldCharType="separate"/>
      </w:r>
      <w:r>
        <w:t>12</w:t>
      </w:r>
      <w:r>
        <w:fldChar w:fldCharType="end"/>
      </w:r>
    </w:p>
    <w:p w14:paraId="19DED803" w14:textId="380E4D84" w:rsidR="005D0130" w:rsidRDefault="005D0130">
      <w:pPr>
        <w:pStyle w:val="TOC3"/>
        <w:tabs>
          <w:tab w:val="left" w:pos="1134"/>
          <w:tab w:val="right" w:leader="dot" w:pos="10195"/>
        </w:tabs>
        <w:rPr>
          <w:noProof/>
          <w:kern w:val="2"/>
          <w:sz w:val="20"/>
          <w:lang w:val="en-US" w:eastAsia="ko-KR"/>
          <w14:ligatures w14:val="standardContextual"/>
        </w:rPr>
      </w:pPr>
      <w:r>
        <w:rPr>
          <w:noProof/>
        </w:rPr>
        <w:t xml:space="preserve">C.X.1 </w:t>
      </w:r>
      <w:r>
        <w:rPr>
          <w:noProof/>
          <w:kern w:val="2"/>
          <w:sz w:val="20"/>
          <w:lang w:val="en-US" w:eastAsia="ko-KR"/>
          <w14:ligatures w14:val="standardContextual"/>
        </w:rPr>
        <w:tab/>
      </w:r>
      <w:r>
        <w:rPr>
          <w:noProof/>
        </w:rPr>
        <w:t>Description</w:t>
      </w:r>
      <w:r>
        <w:rPr>
          <w:noProof/>
        </w:rPr>
        <w:tab/>
      </w:r>
      <w:r>
        <w:rPr>
          <w:noProof/>
        </w:rPr>
        <w:fldChar w:fldCharType="begin"/>
      </w:r>
      <w:r>
        <w:rPr>
          <w:noProof/>
        </w:rPr>
        <w:instrText xml:space="preserve"> PAGEREF _Toc159308442 \h </w:instrText>
      </w:r>
      <w:r>
        <w:rPr>
          <w:noProof/>
        </w:rPr>
      </w:r>
      <w:r>
        <w:rPr>
          <w:noProof/>
        </w:rPr>
        <w:fldChar w:fldCharType="separate"/>
      </w:r>
      <w:r>
        <w:rPr>
          <w:noProof/>
        </w:rPr>
        <w:t>12</w:t>
      </w:r>
      <w:r>
        <w:rPr>
          <w:noProof/>
        </w:rPr>
        <w:fldChar w:fldCharType="end"/>
      </w:r>
    </w:p>
    <w:p w14:paraId="1511AB75" w14:textId="469B78CD" w:rsidR="005D0130" w:rsidRDefault="005D0130">
      <w:pPr>
        <w:pStyle w:val="TOC3"/>
        <w:tabs>
          <w:tab w:val="left" w:pos="1134"/>
          <w:tab w:val="right" w:leader="dot" w:pos="10195"/>
        </w:tabs>
        <w:rPr>
          <w:noProof/>
          <w:kern w:val="2"/>
          <w:sz w:val="20"/>
          <w:lang w:val="en-US" w:eastAsia="ko-KR"/>
          <w14:ligatures w14:val="standardContextual"/>
        </w:rPr>
      </w:pPr>
      <w:r>
        <w:rPr>
          <w:noProof/>
        </w:rPr>
        <w:t>C.X.2</w:t>
      </w:r>
      <w:r>
        <w:rPr>
          <w:noProof/>
          <w:kern w:val="2"/>
          <w:sz w:val="20"/>
          <w:lang w:val="en-US" w:eastAsia="ko-KR"/>
          <w14:ligatures w14:val="standardContextual"/>
        </w:rPr>
        <w:tab/>
      </w:r>
      <w:r>
        <w:rPr>
          <w:noProof/>
        </w:rPr>
        <w:t>Pre-conditions</w:t>
      </w:r>
      <w:r>
        <w:rPr>
          <w:noProof/>
        </w:rPr>
        <w:tab/>
      </w:r>
      <w:r>
        <w:rPr>
          <w:noProof/>
        </w:rPr>
        <w:fldChar w:fldCharType="begin"/>
      </w:r>
      <w:r>
        <w:rPr>
          <w:noProof/>
        </w:rPr>
        <w:instrText xml:space="preserve"> PAGEREF _Toc159308443 \h </w:instrText>
      </w:r>
      <w:r>
        <w:rPr>
          <w:noProof/>
        </w:rPr>
      </w:r>
      <w:r>
        <w:rPr>
          <w:noProof/>
        </w:rPr>
        <w:fldChar w:fldCharType="separate"/>
      </w:r>
      <w:r>
        <w:rPr>
          <w:noProof/>
        </w:rPr>
        <w:t>12</w:t>
      </w:r>
      <w:r>
        <w:rPr>
          <w:noProof/>
        </w:rPr>
        <w:fldChar w:fldCharType="end"/>
      </w:r>
    </w:p>
    <w:p w14:paraId="61EB5C1A" w14:textId="56A0DA5E" w:rsidR="005D0130" w:rsidRDefault="005D0130">
      <w:pPr>
        <w:pStyle w:val="TOC3"/>
        <w:tabs>
          <w:tab w:val="left" w:pos="1134"/>
          <w:tab w:val="right" w:leader="dot" w:pos="10195"/>
        </w:tabs>
        <w:rPr>
          <w:noProof/>
          <w:kern w:val="2"/>
          <w:sz w:val="20"/>
          <w:lang w:val="en-US" w:eastAsia="ko-KR"/>
          <w14:ligatures w14:val="standardContextual"/>
        </w:rPr>
      </w:pPr>
      <w:r>
        <w:rPr>
          <w:noProof/>
        </w:rPr>
        <w:t>C.X.3</w:t>
      </w:r>
      <w:r>
        <w:rPr>
          <w:noProof/>
          <w:kern w:val="2"/>
          <w:sz w:val="20"/>
          <w:lang w:val="en-US" w:eastAsia="ko-KR"/>
          <w14:ligatures w14:val="standardContextual"/>
        </w:rPr>
        <w:tab/>
      </w:r>
      <w:r>
        <w:rPr>
          <w:noProof/>
        </w:rPr>
        <w:t>Service Flows</w:t>
      </w:r>
      <w:r>
        <w:rPr>
          <w:noProof/>
        </w:rPr>
        <w:tab/>
      </w:r>
      <w:r>
        <w:rPr>
          <w:noProof/>
        </w:rPr>
        <w:fldChar w:fldCharType="begin"/>
      </w:r>
      <w:r>
        <w:rPr>
          <w:noProof/>
        </w:rPr>
        <w:instrText xml:space="preserve"> PAGEREF _Toc159308444 \h </w:instrText>
      </w:r>
      <w:r>
        <w:rPr>
          <w:noProof/>
        </w:rPr>
      </w:r>
      <w:r>
        <w:rPr>
          <w:noProof/>
        </w:rPr>
        <w:fldChar w:fldCharType="separate"/>
      </w:r>
      <w:r>
        <w:rPr>
          <w:noProof/>
        </w:rPr>
        <w:t>12</w:t>
      </w:r>
      <w:r>
        <w:rPr>
          <w:noProof/>
        </w:rPr>
        <w:fldChar w:fldCharType="end"/>
      </w:r>
    </w:p>
    <w:p w14:paraId="1D393EEB" w14:textId="06DD9000" w:rsidR="005D0130" w:rsidRDefault="005D0130">
      <w:pPr>
        <w:pStyle w:val="TOC3"/>
        <w:tabs>
          <w:tab w:val="left" w:pos="1134"/>
          <w:tab w:val="right" w:leader="dot" w:pos="10195"/>
        </w:tabs>
        <w:rPr>
          <w:noProof/>
          <w:kern w:val="2"/>
          <w:sz w:val="20"/>
          <w:lang w:val="en-US" w:eastAsia="ko-KR"/>
          <w14:ligatures w14:val="standardContextual"/>
        </w:rPr>
      </w:pPr>
      <w:r>
        <w:rPr>
          <w:noProof/>
        </w:rPr>
        <w:t>C.X.4</w:t>
      </w:r>
      <w:r>
        <w:rPr>
          <w:noProof/>
          <w:kern w:val="2"/>
          <w:sz w:val="20"/>
          <w:lang w:val="en-US" w:eastAsia="ko-KR"/>
          <w14:ligatures w14:val="standardContextual"/>
        </w:rPr>
        <w:tab/>
      </w:r>
      <w:r>
        <w:rPr>
          <w:noProof/>
        </w:rPr>
        <w:t>Post-conditions</w:t>
      </w:r>
      <w:r>
        <w:rPr>
          <w:noProof/>
        </w:rPr>
        <w:tab/>
      </w:r>
      <w:r>
        <w:rPr>
          <w:noProof/>
        </w:rPr>
        <w:fldChar w:fldCharType="begin"/>
      </w:r>
      <w:r>
        <w:rPr>
          <w:noProof/>
        </w:rPr>
        <w:instrText xml:space="preserve"> PAGEREF _Toc159308445 \h </w:instrText>
      </w:r>
      <w:r>
        <w:rPr>
          <w:noProof/>
        </w:rPr>
      </w:r>
      <w:r>
        <w:rPr>
          <w:noProof/>
        </w:rPr>
        <w:fldChar w:fldCharType="separate"/>
      </w:r>
      <w:r>
        <w:rPr>
          <w:noProof/>
        </w:rPr>
        <w:t>12</w:t>
      </w:r>
      <w:r>
        <w:rPr>
          <w:noProof/>
        </w:rPr>
        <w:fldChar w:fldCharType="end"/>
      </w:r>
    </w:p>
    <w:p w14:paraId="382F7F4F" w14:textId="40131077" w:rsidR="005D0130" w:rsidRDefault="005D0130">
      <w:pPr>
        <w:pStyle w:val="TOC3"/>
        <w:tabs>
          <w:tab w:val="left" w:pos="1134"/>
          <w:tab w:val="right" w:leader="dot" w:pos="10195"/>
        </w:tabs>
        <w:rPr>
          <w:noProof/>
          <w:kern w:val="2"/>
          <w:sz w:val="20"/>
          <w:lang w:val="en-US" w:eastAsia="ko-KR"/>
          <w14:ligatures w14:val="standardContextual"/>
        </w:rPr>
      </w:pPr>
      <w:r>
        <w:rPr>
          <w:noProof/>
        </w:rPr>
        <w:t>C.X.5</w:t>
      </w:r>
      <w:r>
        <w:rPr>
          <w:noProof/>
          <w:kern w:val="2"/>
          <w:sz w:val="20"/>
          <w:lang w:val="en-US" w:eastAsia="ko-KR"/>
          <w14:ligatures w14:val="standardContextual"/>
        </w:rPr>
        <w:tab/>
      </w:r>
      <w:r>
        <w:rPr>
          <w:noProof/>
        </w:rPr>
        <w:t>Existing features partly or fully covering the use case functionality</w:t>
      </w:r>
      <w:r>
        <w:rPr>
          <w:noProof/>
        </w:rPr>
        <w:tab/>
      </w:r>
      <w:r>
        <w:rPr>
          <w:noProof/>
        </w:rPr>
        <w:fldChar w:fldCharType="begin"/>
      </w:r>
      <w:r>
        <w:rPr>
          <w:noProof/>
        </w:rPr>
        <w:instrText xml:space="preserve"> PAGEREF _Toc159308446 \h </w:instrText>
      </w:r>
      <w:r>
        <w:rPr>
          <w:noProof/>
        </w:rPr>
      </w:r>
      <w:r>
        <w:rPr>
          <w:noProof/>
        </w:rPr>
        <w:fldChar w:fldCharType="separate"/>
      </w:r>
      <w:r>
        <w:rPr>
          <w:noProof/>
        </w:rPr>
        <w:t>12</w:t>
      </w:r>
      <w:r>
        <w:rPr>
          <w:noProof/>
        </w:rPr>
        <w:fldChar w:fldCharType="end"/>
      </w:r>
    </w:p>
    <w:p w14:paraId="1133CD8C" w14:textId="71A91877" w:rsidR="005D0130" w:rsidRDefault="005D0130">
      <w:pPr>
        <w:pStyle w:val="TOC3"/>
        <w:tabs>
          <w:tab w:val="left" w:pos="1134"/>
          <w:tab w:val="right" w:leader="dot" w:pos="10195"/>
        </w:tabs>
        <w:rPr>
          <w:noProof/>
          <w:kern w:val="2"/>
          <w:sz w:val="20"/>
          <w:lang w:val="en-US" w:eastAsia="ko-KR"/>
          <w14:ligatures w14:val="standardContextual"/>
        </w:rPr>
      </w:pPr>
      <w:r>
        <w:rPr>
          <w:noProof/>
        </w:rPr>
        <w:lastRenderedPageBreak/>
        <w:t>C.X.6</w:t>
      </w:r>
      <w:r>
        <w:rPr>
          <w:noProof/>
          <w:kern w:val="2"/>
          <w:sz w:val="20"/>
          <w:lang w:val="en-US" w:eastAsia="ko-KR"/>
          <w14:ligatures w14:val="standardContextual"/>
        </w:rPr>
        <w:tab/>
      </w:r>
      <w:r>
        <w:rPr>
          <w:noProof/>
        </w:rPr>
        <w:t>Potential New Requirements needed to support the use case</w:t>
      </w:r>
      <w:r>
        <w:rPr>
          <w:noProof/>
        </w:rPr>
        <w:tab/>
      </w:r>
      <w:r>
        <w:rPr>
          <w:noProof/>
        </w:rPr>
        <w:fldChar w:fldCharType="begin"/>
      </w:r>
      <w:r>
        <w:rPr>
          <w:noProof/>
        </w:rPr>
        <w:instrText xml:space="preserve"> PAGEREF _Toc159308447 \h </w:instrText>
      </w:r>
      <w:r>
        <w:rPr>
          <w:noProof/>
        </w:rPr>
      </w:r>
      <w:r>
        <w:rPr>
          <w:noProof/>
        </w:rPr>
        <w:fldChar w:fldCharType="separate"/>
      </w:r>
      <w:r>
        <w:rPr>
          <w:noProof/>
        </w:rPr>
        <w:t>12</w:t>
      </w:r>
      <w:r>
        <w:rPr>
          <w:noProof/>
        </w:rPr>
        <w:fldChar w:fldCharType="end"/>
      </w:r>
    </w:p>
    <w:p w14:paraId="0B613127" w14:textId="57222D2F" w:rsidR="005D0130" w:rsidRDefault="005D0130">
      <w:pPr>
        <w:pStyle w:val="TOC4"/>
        <w:rPr>
          <w:b w:val="0"/>
          <w:noProof/>
          <w:color w:val="auto"/>
          <w:kern w:val="2"/>
          <w:sz w:val="20"/>
          <w:lang w:val="en-US" w:eastAsia="ko-KR"/>
          <w14:ligatures w14:val="standardContextual"/>
        </w:rPr>
      </w:pPr>
      <w:r w:rsidRPr="009E0D6A">
        <w:rPr>
          <w:noProof/>
        </w:rPr>
        <w:t>ANNEX D</w:t>
      </w:r>
      <w:r>
        <w:rPr>
          <w:b w:val="0"/>
          <w:noProof/>
          <w:color w:val="auto"/>
          <w:kern w:val="2"/>
          <w:sz w:val="20"/>
          <w:lang w:val="en-US" w:eastAsia="ko-KR"/>
          <w14:ligatures w14:val="standardContextual"/>
        </w:rPr>
        <w:tab/>
      </w:r>
      <w:r w:rsidRPr="009E0D6A">
        <w:rPr>
          <w:iCs/>
          <w:noProof/>
        </w:rPr>
        <w:t>Use cases and potential requirements on DIGITAL MARITIME SERVICES</w:t>
      </w:r>
      <w:r>
        <w:rPr>
          <w:noProof/>
        </w:rPr>
        <w:tab/>
      </w:r>
      <w:r>
        <w:rPr>
          <w:noProof/>
        </w:rPr>
        <w:fldChar w:fldCharType="begin"/>
      </w:r>
      <w:r>
        <w:rPr>
          <w:noProof/>
        </w:rPr>
        <w:instrText xml:space="preserve"> PAGEREF _Toc159308448 \h </w:instrText>
      </w:r>
      <w:r>
        <w:rPr>
          <w:noProof/>
        </w:rPr>
      </w:r>
      <w:r>
        <w:rPr>
          <w:noProof/>
        </w:rPr>
        <w:fldChar w:fldCharType="separate"/>
      </w:r>
      <w:r>
        <w:rPr>
          <w:noProof/>
        </w:rPr>
        <w:t>13</w:t>
      </w:r>
      <w:r>
        <w:rPr>
          <w:noProof/>
        </w:rPr>
        <w:fldChar w:fldCharType="end"/>
      </w:r>
    </w:p>
    <w:p w14:paraId="2AA76EF9" w14:textId="02FB54CA" w:rsidR="005D0130" w:rsidRDefault="005D0130">
      <w:pPr>
        <w:pStyle w:val="TOC2"/>
        <w:rPr>
          <w:color w:val="auto"/>
          <w:kern w:val="2"/>
          <w:sz w:val="20"/>
          <w:lang w:val="en-US" w:eastAsia="ko-KR"/>
          <w14:ligatures w14:val="standardContextual"/>
        </w:rPr>
      </w:pPr>
      <w:r>
        <w:rPr>
          <w:lang w:eastAsia="ko-KR"/>
        </w:rPr>
        <w:t xml:space="preserve">D.X </w:t>
      </w:r>
      <w:r>
        <w:t>Use case on …</w:t>
      </w:r>
      <w:r>
        <w:tab/>
      </w:r>
      <w:r>
        <w:fldChar w:fldCharType="begin"/>
      </w:r>
      <w:r>
        <w:instrText xml:space="preserve"> PAGEREF _Toc159308449 \h </w:instrText>
      </w:r>
      <w:r>
        <w:fldChar w:fldCharType="separate"/>
      </w:r>
      <w:r>
        <w:t>13</w:t>
      </w:r>
      <w:r>
        <w:fldChar w:fldCharType="end"/>
      </w:r>
    </w:p>
    <w:p w14:paraId="74591D12" w14:textId="558D04D1" w:rsidR="005D0130" w:rsidRDefault="005D0130">
      <w:pPr>
        <w:pStyle w:val="TOC3"/>
        <w:tabs>
          <w:tab w:val="left" w:pos="1134"/>
          <w:tab w:val="right" w:leader="dot" w:pos="10195"/>
        </w:tabs>
        <w:rPr>
          <w:noProof/>
          <w:kern w:val="2"/>
          <w:sz w:val="20"/>
          <w:lang w:val="en-US" w:eastAsia="ko-KR"/>
          <w14:ligatures w14:val="standardContextual"/>
        </w:rPr>
      </w:pPr>
      <w:r>
        <w:rPr>
          <w:noProof/>
        </w:rPr>
        <w:t xml:space="preserve">D.X.1 </w:t>
      </w:r>
      <w:r>
        <w:rPr>
          <w:noProof/>
          <w:kern w:val="2"/>
          <w:sz w:val="20"/>
          <w:lang w:val="en-US" w:eastAsia="ko-KR"/>
          <w14:ligatures w14:val="standardContextual"/>
        </w:rPr>
        <w:tab/>
      </w:r>
      <w:r>
        <w:rPr>
          <w:noProof/>
        </w:rPr>
        <w:t>Description</w:t>
      </w:r>
      <w:r>
        <w:rPr>
          <w:noProof/>
        </w:rPr>
        <w:tab/>
      </w:r>
      <w:r>
        <w:rPr>
          <w:noProof/>
        </w:rPr>
        <w:fldChar w:fldCharType="begin"/>
      </w:r>
      <w:r>
        <w:rPr>
          <w:noProof/>
        </w:rPr>
        <w:instrText xml:space="preserve"> PAGEREF _Toc159308450 \h </w:instrText>
      </w:r>
      <w:r>
        <w:rPr>
          <w:noProof/>
        </w:rPr>
      </w:r>
      <w:r>
        <w:rPr>
          <w:noProof/>
        </w:rPr>
        <w:fldChar w:fldCharType="separate"/>
      </w:r>
      <w:r>
        <w:rPr>
          <w:noProof/>
        </w:rPr>
        <w:t>13</w:t>
      </w:r>
      <w:r>
        <w:rPr>
          <w:noProof/>
        </w:rPr>
        <w:fldChar w:fldCharType="end"/>
      </w:r>
    </w:p>
    <w:p w14:paraId="19BD3AD8" w14:textId="172F8EDC" w:rsidR="005D0130" w:rsidRDefault="005D0130">
      <w:pPr>
        <w:pStyle w:val="TOC3"/>
        <w:tabs>
          <w:tab w:val="left" w:pos="1134"/>
          <w:tab w:val="right" w:leader="dot" w:pos="10195"/>
        </w:tabs>
        <w:rPr>
          <w:noProof/>
          <w:kern w:val="2"/>
          <w:sz w:val="20"/>
          <w:lang w:val="en-US" w:eastAsia="ko-KR"/>
          <w14:ligatures w14:val="standardContextual"/>
        </w:rPr>
      </w:pPr>
      <w:r>
        <w:rPr>
          <w:noProof/>
        </w:rPr>
        <w:t>D.X.2</w:t>
      </w:r>
      <w:r>
        <w:rPr>
          <w:noProof/>
          <w:kern w:val="2"/>
          <w:sz w:val="20"/>
          <w:lang w:val="en-US" w:eastAsia="ko-KR"/>
          <w14:ligatures w14:val="standardContextual"/>
        </w:rPr>
        <w:tab/>
      </w:r>
      <w:r>
        <w:rPr>
          <w:noProof/>
        </w:rPr>
        <w:t>Pre-conditions</w:t>
      </w:r>
      <w:r>
        <w:rPr>
          <w:noProof/>
        </w:rPr>
        <w:tab/>
      </w:r>
      <w:r>
        <w:rPr>
          <w:noProof/>
        </w:rPr>
        <w:fldChar w:fldCharType="begin"/>
      </w:r>
      <w:r>
        <w:rPr>
          <w:noProof/>
        </w:rPr>
        <w:instrText xml:space="preserve"> PAGEREF _Toc159308451 \h </w:instrText>
      </w:r>
      <w:r>
        <w:rPr>
          <w:noProof/>
        </w:rPr>
      </w:r>
      <w:r>
        <w:rPr>
          <w:noProof/>
        </w:rPr>
        <w:fldChar w:fldCharType="separate"/>
      </w:r>
      <w:r>
        <w:rPr>
          <w:noProof/>
        </w:rPr>
        <w:t>13</w:t>
      </w:r>
      <w:r>
        <w:rPr>
          <w:noProof/>
        </w:rPr>
        <w:fldChar w:fldCharType="end"/>
      </w:r>
    </w:p>
    <w:p w14:paraId="0B873B53" w14:textId="26A33065" w:rsidR="005D0130" w:rsidRDefault="005D0130">
      <w:pPr>
        <w:pStyle w:val="TOC3"/>
        <w:tabs>
          <w:tab w:val="left" w:pos="1134"/>
          <w:tab w:val="right" w:leader="dot" w:pos="10195"/>
        </w:tabs>
        <w:rPr>
          <w:noProof/>
          <w:kern w:val="2"/>
          <w:sz w:val="20"/>
          <w:lang w:val="en-US" w:eastAsia="ko-KR"/>
          <w14:ligatures w14:val="standardContextual"/>
        </w:rPr>
      </w:pPr>
      <w:r>
        <w:rPr>
          <w:noProof/>
        </w:rPr>
        <w:t>D.X.3</w:t>
      </w:r>
      <w:r>
        <w:rPr>
          <w:noProof/>
          <w:kern w:val="2"/>
          <w:sz w:val="20"/>
          <w:lang w:val="en-US" w:eastAsia="ko-KR"/>
          <w14:ligatures w14:val="standardContextual"/>
        </w:rPr>
        <w:tab/>
      </w:r>
      <w:r>
        <w:rPr>
          <w:noProof/>
        </w:rPr>
        <w:t>Service Flows</w:t>
      </w:r>
      <w:r>
        <w:rPr>
          <w:noProof/>
        </w:rPr>
        <w:tab/>
      </w:r>
      <w:r>
        <w:rPr>
          <w:noProof/>
        </w:rPr>
        <w:fldChar w:fldCharType="begin"/>
      </w:r>
      <w:r>
        <w:rPr>
          <w:noProof/>
        </w:rPr>
        <w:instrText xml:space="preserve"> PAGEREF _Toc159308452 \h </w:instrText>
      </w:r>
      <w:r>
        <w:rPr>
          <w:noProof/>
        </w:rPr>
      </w:r>
      <w:r>
        <w:rPr>
          <w:noProof/>
        </w:rPr>
        <w:fldChar w:fldCharType="separate"/>
      </w:r>
      <w:r>
        <w:rPr>
          <w:noProof/>
        </w:rPr>
        <w:t>13</w:t>
      </w:r>
      <w:r>
        <w:rPr>
          <w:noProof/>
        </w:rPr>
        <w:fldChar w:fldCharType="end"/>
      </w:r>
    </w:p>
    <w:p w14:paraId="5DFBA43C" w14:textId="757DA4B5" w:rsidR="005D0130" w:rsidRDefault="005D0130">
      <w:pPr>
        <w:pStyle w:val="TOC3"/>
        <w:tabs>
          <w:tab w:val="left" w:pos="1134"/>
          <w:tab w:val="right" w:leader="dot" w:pos="10195"/>
        </w:tabs>
        <w:rPr>
          <w:noProof/>
          <w:kern w:val="2"/>
          <w:sz w:val="20"/>
          <w:lang w:val="en-US" w:eastAsia="ko-KR"/>
          <w14:ligatures w14:val="standardContextual"/>
        </w:rPr>
      </w:pPr>
      <w:r>
        <w:rPr>
          <w:noProof/>
        </w:rPr>
        <w:t>D.X.4</w:t>
      </w:r>
      <w:r>
        <w:rPr>
          <w:noProof/>
          <w:kern w:val="2"/>
          <w:sz w:val="20"/>
          <w:lang w:val="en-US" w:eastAsia="ko-KR"/>
          <w14:ligatures w14:val="standardContextual"/>
        </w:rPr>
        <w:tab/>
      </w:r>
      <w:r>
        <w:rPr>
          <w:noProof/>
        </w:rPr>
        <w:t>Post-conditions</w:t>
      </w:r>
      <w:r>
        <w:rPr>
          <w:noProof/>
        </w:rPr>
        <w:tab/>
      </w:r>
      <w:r>
        <w:rPr>
          <w:noProof/>
        </w:rPr>
        <w:fldChar w:fldCharType="begin"/>
      </w:r>
      <w:r>
        <w:rPr>
          <w:noProof/>
        </w:rPr>
        <w:instrText xml:space="preserve"> PAGEREF _Toc159308453 \h </w:instrText>
      </w:r>
      <w:r>
        <w:rPr>
          <w:noProof/>
        </w:rPr>
      </w:r>
      <w:r>
        <w:rPr>
          <w:noProof/>
        </w:rPr>
        <w:fldChar w:fldCharType="separate"/>
      </w:r>
      <w:r>
        <w:rPr>
          <w:noProof/>
        </w:rPr>
        <w:t>13</w:t>
      </w:r>
      <w:r>
        <w:rPr>
          <w:noProof/>
        </w:rPr>
        <w:fldChar w:fldCharType="end"/>
      </w:r>
    </w:p>
    <w:p w14:paraId="19D87DC5" w14:textId="5EC78994" w:rsidR="005D0130" w:rsidRDefault="005D0130">
      <w:pPr>
        <w:pStyle w:val="TOC3"/>
        <w:tabs>
          <w:tab w:val="left" w:pos="1134"/>
          <w:tab w:val="right" w:leader="dot" w:pos="10195"/>
        </w:tabs>
        <w:rPr>
          <w:noProof/>
          <w:kern w:val="2"/>
          <w:sz w:val="20"/>
          <w:lang w:val="en-US" w:eastAsia="ko-KR"/>
          <w14:ligatures w14:val="standardContextual"/>
        </w:rPr>
      </w:pPr>
      <w:r>
        <w:rPr>
          <w:noProof/>
        </w:rPr>
        <w:t>D.X.5</w:t>
      </w:r>
      <w:r>
        <w:rPr>
          <w:noProof/>
          <w:kern w:val="2"/>
          <w:sz w:val="20"/>
          <w:lang w:val="en-US" w:eastAsia="ko-KR"/>
          <w14:ligatures w14:val="standardContextual"/>
        </w:rPr>
        <w:tab/>
      </w:r>
      <w:r>
        <w:rPr>
          <w:noProof/>
        </w:rPr>
        <w:t>Existing features partly or fully covering the use case functionality</w:t>
      </w:r>
      <w:r>
        <w:rPr>
          <w:noProof/>
        </w:rPr>
        <w:tab/>
      </w:r>
      <w:r>
        <w:rPr>
          <w:noProof/>
        </w:rPr>
        <w:fldChar w:fldCharType="begin"/>
      </w:r>
      <w:r>
        <w:rPr>
          <w:noProof/>
        </w:rPr>
        <w:instrText xml:space="preserve"> PAGEREF _Toc159308454 \h </w:instrText>
      </w:r>
      <w:r>
        <w:rPr>
          <w:noProof/>
        </w:rPr>
      </w:r>
      <w:r>
        <w:rPr>
          <w:noProof/>
        </w:rPr>
        <w:fldChar w:fldCharType="separate"/>
      </w:r>
      <w:r>
        <w:rPr>
          <w:noProof/>
        </w:rPr>
        <w:t>13</w:t>
      </w:r>
      <w:r>
        <w:rPr>
          <w:noProof/>
        </w:rPr>
        <w:fldChar w:fldCharType="end"/>
      </w:r>
    </w:p>
    <w:p w14:paraId="215DBE98" w14:textId="57DE0DB2" w:rsidR="005D0130" w:rsidRDefault="005D0130">
      <w:pPr>
        <w:pStyle w:val="TOC3"/>
        <w:tabs>
          <w:tab w:val="left" w:pos="1134"/>
          <w:tab w:val="right" w:leader="dot" w:pos="10195"/>
        </w:tabs>
        <w:rPr>
          <w:noProof/>
          <w:kern w:val="2"/>
          <w:sz w:val="20"/>
          <w:lang w:val="en-US" w:eastAsia="ko-KR"/>
          <w14:ligatures w14:val="standardContextual"/>
        </w:rPr>
      </w:pPr>
      <w:r>
        <w:rPr>
          <w:noProof/>
        </w:rPr>
        <w:t>D.X.6</w:t>
      </w:r>
      <w:r>
        <w:rPr>
          <w:noProof/>
          <w:kern w:val="2"/>
          <w:sz w:val="20"/>
          <w:lang w:val="en-US" w:eastAsia="ko-KR"/>
          <w14:ligatures w14:val="standardContextual"/>
        </w:rPr>
        <w:tab/>
      </w:r>
      <w:r>
        <w:rPr>
          <w:noProof/>
        </w:rPr>
        <w:t>Potential New Requirements needed to support the use case</w:t>
      </w:r>
      <w:r>
        <w:rPr>
          <w:noProof/>
        </w:rPr>
        <w:tab/>
      </w:r>
      <w:r>
        <w:rPr>
          <w:noProof/>
        </w:rPr>
        <w:fldChar w:fldCharType="begin"/>
      </w:r>
      <w:r>
        <w:rPr>
          <w:noProof/>
        </w:rPr>
        <w:instrText xml:space="preserve"> PAGEREF _Toc159308455 \h </w:instrText>
      </w:r>
      <w:r>
        <w:rPr>
          <w:noProof/>
        </w:rPr>
      </w:r>
      <w:r>
        <w:rPr>
          <w:noProof/>
        </w:rPr>
        <w:fldChar w:fldCharType="separate"/>
      </w:r>
      <w:r>
        <w:rPr>
          <w:noProof/>
        </w:rPr>
        <w:t>13</w:t>
      </w:r>
      <w:r>
        <w:rPr>
          <w:noProof/>
        </w:rPr>
        <w:fldChar w:fldCharType="end"/>
      </w:r>
    </w:p>
    <w:p w14:paraId="226FEBB5" w14:textId="698BF9AA" w:rsidR="00642025" w:rsidRPr="0093492E" w:rsidRDefault="004A4EC4" w:rsidP="00BA5754">
      <w:pPr>
        <w:rPr>
          <w:noProof/>
        </w:rPr>
      </w:pPr>
      <w:r>
        <w:rPr>
          <w:noProof/>
        </w:rPr>
        <w:fldChar w:fldCharType="end"/>
      </w:r>
    </w:p>
    <w:p w14:paraId="53248CE7" w14:textId="77777777" w:rsidR="001F1095" w:rsidRDefault="001F1095" w:rsidP="00C9558A">
      <w:pPr>
        <w:pStyle w:val="ListofFigures"/>
      </w:pPr>
      <w:r>
        <w:br w:type="page"/>
      </w:r>
    </w:p>
    <w:p w14:paraId="3AB24D94" w14:textId="1D474B68" w:rsidR="0078486B" w:rsidRDefault="002F265A" w:rsidP="00C9558A">
      <w:pPr>
        <w:pStyle w:val="ListofFigures"/>
      </w:pPr>
      <w:r>
        <w:lastRenderedPageBreak/>
        <w:t>List of Tables</w:t>
      </w:r>
    </w:p>
    <w:p w14:paraId="753B50F5" w14:textId="45027C69" w:rsidR="00AB64C4" w:rsidRDefault="00923B4D">
      <w:pPr>
        <w:pStyle w:val="TableofFigures"/>
        <w:rPr>
          <w:i w:val="0"/>
          <w:noProof/>
          <w:lang w:val="en-US"/>
        </w:rPr>
      </w:pPr>
      <w:r>
        <w:fldChar w:fldCharType="begin"/>
      </w:r>
      <w:r>
        <w:instrText xml:space="preserve"> TOC \t "Table caption" \c </w:instrText>
      </w:r>
      <w:r>
        <w:fldChar w:fldCharType="separate"/>
      </w:r>
      <w:r w:rsidR="00AB64C4">
        <w:rPr>
          <w:noProof/>
        </w:rPr>
        <w:t>Table 1</w:t>
      </w:r>
      <w:r w:rsidR="00AB64C4">
        <w:rPr>
          <w:i w:val="0"/>
          <w:noProof/>
          <w:lang w:val="en-US"/>
        </w:rPr>
        <w:tab/>
      </w:r>
      <w:r w:rsidR="00AB64C4">
        <w:rPr>
          <w:noProof/>
        </w:rPr>
        <w:t>Major system milestones for IMT (3GPP) technology</w:t>
      </w:r>
      <w:r w:rsidR="00AB64C4">
        <w:rPr>
          <w:noProof/>
        </w:rPr>
        <w:tab/>
      </w:r>
      <w:r w:rsidR="00AB64C4">
        <w:rPr>
          <w:noProof/>
        </w:rPr>
        <w:fldChar w:fldCharType="begin"/>
      </w:r>
      <w:r w:rsidR="00AB64C4">
        <w:rPr>
          <w:noProof/>
        </w:rPr>
        <w:instrText xml:space="preserve"> PAGEREF _Toc67324995 \h </w:instrText>
      </w:r>
      <w:r w:rsidR="00AB64C4">
        <w:rPr>
          <w:noProof/>
        </w:rPr>
      </w:r>
      <w:r w:rsidR="00AB64C4">
        <w:rPr>
          <w:noProof/>
        </w:rPr>
        <w:fldChar w:fldCharType="separate"/>
      </w:r>
      <w:r w:rsidR="00AB64C4">
        <w:rPr>
          <w:noProof/>
        </w:rPr>
        <w:t>7</w:t>
      </w:r>
      <w:r w:rsidR="00AB64C4">
        <w:rPr>
          <w:noProof/>
        </w:rPr>
        <w:fldChar w:fldCharType="end"/>
      </w:r>
    </w:p>
    <w:p w14:paraId="6A1F2E79" w14:textId="7F9DC302"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68EE2E9A" w:rsidR="005E4659" w:rsidRDefault="00923B4D" w:rsidP="00BA5754">
      <w:r>
        <w:fldChar w:fldCharType="begin"/>
      </w:r>
      <w:r>
        <w:instrText xml:space="preserve"> TOC \t "Figure caption" \c </w:instrText>
      </w:r>
      <w:r>
        <w:fldChar w:fldCharType="separate"/>
      </w:r>
      <w:r w:rsidR="000379F6">
        <w:rPr>
          <w:b/>
          <w:bCs/>
          <w:noProof/>
          <w:lang w:val="en-US"/>
        </w:rPr>
        <w:t>No table of figures entries found.</w:t>
      </w:r>
      <w:r>
        <w:fldChar w:fldCharType="end"/>
      </w:r>
    </w:p>
    <w:p w14:paraId="79A5CD46" w14:textId="77777777" w:rsidR="005E4659" w:rsidRDefault="00DA17CD" w:rsidP="00C9558A">
      <w:pPr>
        <w:pStyle w:val="ListofFigures"/>
      </w:pPr>
      <w:r>
        <w:t>List of Equations</w:t>
      </w:r>
    </w:p>
    <w:p w14:paraId="40267669" w14:textId="1168B9DC" w:rsidR="00B07717" w:rsidRPr="00161325" w:rsidRDefault="00D638E0" w:rsidP="007D1805">
      <w:pPr>
        <w:pStyle w:val="TableofFigures"/>
      </w:pPr>
      <w:r>
        <w:fldChar w:fldCharType="begin"/>
      </w:r>
      <w:r>
        <w:instrText xml:space="preserve"> TOC \t "equation" \c "Equation" </w:instrText>
      </w:r>
      <w:r>
        <w:fldChar w:fldCharType="separate"/>
      </w:r>
      <w:r w:rsidR="000379F6">
        <w:rPr>
          <w:b/>
          <w:bCs/>
          <w:noProof/>
          <w:lang w:val="en-US"/>
        </w:rPr>
        <w:t>No table of figures entries found.</w:t>
      </w:r>
      <w:r>
        <w:fldChar w:fldCharType="end"/>
      </w:r>
    </w:p>
    <w:p w14:paraId="1E99697F" w14:textId="77777777" w:rsidR="00790277" w:rsidRPr="00DD3C6A" w:rsidRDefault="00790277" w:rsidP="003274DB">
      <w:pPr>
        <w:rPr>
          <w:lang w:val="en-US"/>
        </w:rPr>
        <w:sectPr w:rsidR="00790277" w:rsidRPr="00DD3C6A" w:rsidSect="00027C52">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1E26DCC" w14:textId="01609B18" w:rsidR="00116EE0" w:rsidRDefault="00E45F9A" w:rsidP="00116EE0">
      <w:pPr>
        <w:pStyle w:val="Heading1"/>
      </w:pPr>
      <w:bookmarkStart w:id="20" w:name="_Toc159308408"/>
      <w:r>
        <w:lastRenderedPageBreak/>
        <w:t>I</w:t>
      </w:r>
      <w:r w:rsidR="00116EE0">
        <w:t>ntroduction</w:t>
      </w:r>
      <w:bookmarkEnd w:id="20"/>
    </w:p>
    <w:p w14:paraId="369ADC0A" w14:textId="77777777" w:rsidR="00116EE0" w:rsidRDefault="00116EE0" w:rsidP="00116EE0">
      <w:pPr>
        <w:pStyle w:val="Heading1separatationline"/>
      </w:pPr>
    </w:p>
    <w:p w14:paraId="28208917" w14:textId="3481E56F" w:rsidR="00116EE0" w:rsidRDefault="00116EE0" w:rsidP="00116EE0">
      <w:pPr>
        <w:pStyle w:val="Heading2"/>
      </w:pPr>
      <w:bookmarkStart w:id="21" w:name="_Toc159308409"/>
      <w:r>
        <w:t>Background</w:t>
      </w:r>
      <w:bookmarkEnd w:id="21"/>
    </w:p>
    <w:p w14:paraId="3ADC199A" w14:textId="6D38C8A9" w:rsidR="00DA56E6" w:rsidRPr="00232515" w:rsidRDefault="00DA56E6" w:rsidP="00116EE0">
      <w:pPr>
        <w:pStyle w:val="BodyText"/>
        <w:rPr>
          <w:rFonts w:ascii="Calibri" w:hAnsi="Calibri"/>
          <w:lang w:eastAsia="ko-KR"/>
        </w:rPr>
      </w:pPr>
      <w:r w:rsidRPr="00DA56E6">
        <w:rPr>
          <w:rFonts w:ascii="Calibri" w:hAnsi="Calibri"/>
          <w:lang w:eastAsia="ko-KR"/>
        </w:rPr>
        <w:t>In November 2023, the International Telecommunication Union (ITU) released a comprehensive framework aimed at guiding the development of standards and radio interface technologies for the sixth generation of mobile systems. This framework is detailed in the Recommendation ITU-R M.2160, titled “Framework and overall objectives of the future development of IMT for 2030 and beyond.” The IMT-2030 Framework Recommendation delineates 15 capabilities essential for sixth-generation technologies, with nine capabilities building upon the existing infrastructure of 5G (IMT-2020) systems. Moreover, the IMT-2030 initiative is anticipated to significantly contribute to enhanced environmental, social, and economic sustainability. It is also designed to support the objectives of the Paris Agreement under the United Nations Framework Convention on Climate Change.</w:t>
      </w:r>
      <w:r w:rsidR="00413D51">
        <w:rPr>
          <w:rFonts w:ascii="Calibri" w:hAnsi="Calibri"/>
          <w:lang w:eastAsia="ko-KR"/>
        </w:rPr>
        <w:t xml:space="preserve"> </w:t>
      </w:r>
      <w:r w:rsidR="008A274F">
        <w:rPr>
          <w:rFonts w:ascii="Calibri" w:hAnsi="Calibri"/>
          <w:lang w:eastAsia="ko-KR"/>
        </w:rPr>
        <w:t>The International Telecommunication Union (ITU) has published the framework for the development of standards and radio interface technologies for the sixth generation of mobile systems whose details are contained in Recommendation ITU-R M.2160 on the “</w:t>
      </w:r>
      <w:r w:rsidR="008A274F">
        <w:t>Framework and overall objectives of the future development of IMT for 2030 and beyond</w:t>
      </w:r>
      <w:r w:rsidR="008A274F">
        <w:rPr>
          <w:rFonts w:ascii="Calibri" w:hAnsi="Calibri"/>
          <w:lang w:eastAsia="ko-KR"/>
        </w:rPr>
        <w:t>” in November 2023</w:t>
      </w:r>
      <w:r w:rsidR="00232515">
        <w:rPr>
          <w:rFonts w:ascii="Calibri" w:hAnsi="Calibri"/>
          <w:lang w:eastAsia="ko-KR"/>
        </w:rPr>
        <w:t xml:space="preserve">. The IMT-2030 Framework Recommendation identifies 15 capabilities for the </w:t>
      </w:r>
      <w:r w:rsidR="002A56A7">
        <w:rPr>
          <w:rFonts w:ascii="Calibri" w:hAnsi="Calibri"/>
          <w:lang w:eastAsia="ko-KR"/>
        </w:rPr>
        <w:t>IMT-2030</w:t>
      </w:r>
      <w:r w:rsidR="00232515">
        <w:rPr>
          <w:rFonts w:ascii="Calibri" w:hAnsi="Calibri"/>
          <w:lang w:eastAsia="ko-KR"/>
        </w:rPr>
        <w:t xml:space="preserve"> technologies and nine of those capabilities are derived from existing 5G (IMT-2020) systems. IMT-2030 is also expected to help address the need for increased environmental, </w:t>
      </w:r>
      <w:r w:rsidR="00D70B5A">
        <w:rPr>
          <w:rFonts w:ascii="Calibri" w:hAnsi="Calibri"/>
          <w:lang w:eastAsia="ko-KR"/>
        </w:rPr>
        <w:t>social,</w:t>
      </w:r>
      <w:r w:rsidR="00232515">
        <w:rPr>
          <w:rFonts w:ascii="Calibri" w:hAnsi="Calibri"/>
          <w:lang w:eastAsia="ko-KR"/>
        </w:rPr>
        <w:t xml:space="preserve"> and economic sustainability, and also support the goals of the Paris Agreement of the United Framework Convention on Climate Change.</w:t>
      </w:r>
      <w:r w:rsidR="00AB7E1C">
        <w:rPr>
          <w:rFonts w:ascii="Calibri" w:hAnsi="Calibri"/>
          <w:lang w:eastAsia="ko-KR"/>
        </w:rPr>
        <w:t xml:space="preserve"> [1]</w:t>
      </w:r>
    </w:p>
    <w:p w14:paraId="2DE75501" w14:textId="15A1CFE2" w:rsidR="00DA56E6" w:rsidRDefault="00DA56E6" w:rsidP="00F637AA">
      <w:pPr>
        <w:pStyle w:val="BodyText"/>
        <w:rPr>
          <w:rFonts w:ascii="Calibri" w:hAnsi="Calibri"/>
          <w:lang w:eastAsia="ko-KR"/>
        </w:rPr>
      </w:pPr>
      <w:r>
        <w:rPr>
          <w:rFonts w:ascii="Calibri" w:hAnsi="Calibri" w:hint="eastAsia"/>
          <w:lang w:eastAsia="ko-KR"/>
        </w:rPr>
        <w:t>F</w:t>
      </w:r>
      <w:r>
        <w:rPr>
          <w:rFonts w:ascii="Calibri" w:hAnsi="Calibri"/>
          <w:lang w:eastAsia="ko-KR"/>
        </w:rPr>
        <w:t>or the development of IMT-2030, companies and industry associations are scheduled to submit proposals for the IMT-2030 Radio Interface Technology (RIT) for ITU-R consideration in early 2027. These submissions will then be evaluated against the agreed minimum requirements prepared by ITU’s expert group on IMT systems (ITU-R Working Party 5D), with the prospect of getting a final set of IMT-2030 technology standards approved by 2030.</w:t>
      </w:r>
    </w:p>
    <w:p w14:paraId="6F043374" w14:textId="2CAF63C3" w:rsidR="008A274F" w:rsidRDefault="00DA56E6" w:rsidP="00F637AA">
      <w:pPr>
        <w:pStyle w:val="BodyText"/>
        <w:rPr>
          <w:rFonts w:ascii="Calibri" w:hAnsi="Calibri"/>
          <w:lang w:eastAsia="ko-KR"/>
        </w:rPr>
      </w:pPr>
      <w:r>
        <w:rPr>
          <w:rFonts w:ascii="Calibri" w:hAnsi="Calibri"/>
          <w:lang w:eastAsia="ko-KR"/>
        </w:rPr>
        <w:t>Accordingly, 3rd Generation Partnership Project (3GPP)</w:t>
      </w:r>
      <w:r w:rsidR="00761C2A">
        <w:rPr>
          <w:rFonts w:ascii="Calibri" w:hAnsi="Calibri"/>
          <w:lang w:eastAsia="ko-KR"/>
        </w:rPr>
        <w:t xml:space="preserve">, which produce the Reports and Specifications that define mobile systems including radio access, core network and service capabilities commenced the studies and works for the development of </w:t>
      </w:r>
      <w:r w:rsidR="002946F0">
        <w:rPr>
          <w:rFonts w:ascii="Calibri" w:hAnsi="Calibri"/>
          <w:lang w:eastAsia="ko-KR"/>
        </w:rPr>
        <w:t>6G</w:t>
      </w:r>
      <w:r w:rsidR="00761C2A">
        <w:rPr>
          <w:rFonts w:ascii="Calibri" w:hAnsi="Calibri"/>
          <w:lang w:eastAsia="ko-KR"/>
        </w:rPr>
        <w:t xml:space="preserve"> system aligned with IMT-2030 framework within the context of 3GPP standardization</w:t>
      </w:r>
      <w:r w:rsidR="00A04F14">
        <w:rPr>
          <w:rFonts w:ascii="Calibri" w:hAnsi="Calibri"/>
          <w:lang w:eastAsia="ko-KR"/>
        </w:rPr>
        <w:t xml:space="preserve"> [2]</w:t>
      </w:r>
      <w:r w:rsidR="00761C2A">
        <w:rPr>
          <w:rFonts w:ascii="Calibri" w:hAnsi="Calibri"/>
          <w:lang w:eastAsia="ko-KR"/>
        </w:rPr>
        <w:t>.</w:t>
      </w:r>
    </w:p>
    <w:p w14:paraId="1C50CD83" w14:textId="00360E7A" w:rsidR="00F637AA" w:rsidRPr="00F637AA" w:rsidRDefault="00761C2A" w:rsidP="00761C2A">
      <w:pPr>
        <w:pStyle w:val="BodyText"/>
        <w:rPr>
          <w:rFonts w:ascii="Calibri" w:hAnsi="Calibri"/>
          <w:lang w:eastAsia="ko-KR"/>
        </w:rPr>
      </w:pPr>
      <w:r>
        <w:rPr>
          <w:rFonts w:ascii="Calibri" w:hAnsi="Calibri" w:hint="eastAsia"/>
          <w:lang w:eastAsia="ko-KR"/>
        </w:rPr>
        <w:t>F</w:t>
      </w:r>
      <w:r>
        <w:rPr>
          <w:rFonts w:ascii="Calibri" w:hAnsi="Calibri"/>
          <w:lang w:eastAsia="ko-KR"/>
        </w:rPr>
        <w:t>urthermore, 3GPP is expected to continue to cater to various industries’ demands for digital transformation through communication products and solutions based on 3GPP standards. These efforts will incorporate inputs stemmed from insights and market demands provided by those industries, integrating them into the 3GPP standardization process.</w:t>
      </w:r>
    </w:p>
    <w:p w14:paraId="7DBBB5F2" w14:textId="34D606EF" w:rsidR="00F637AA" w:rsidRDefault="00F637AA" w:rsidP="00F637AA">
      <w:pPr>
        <w:pStyle w:val="BodyText"/>
        <w:rPr>
          <w:rFonts w:ascii="Calibri" w:hAnsi="Calibri"/>
          <w:lang w:eastAsia="ko-KR"/>
        </w:rPr>
      </w:pPr>
      <w:r w:rsidRPr="00F637AA">
        <w:rPr>
          <w:rFonts w:ascii="Calibri" w:hAnsi="Calibri"/>
          <w:lang w:eastAsia="ko-KR"/>
        </w:rPr>
        <w:t>Hence, it is imperative to promptly formulate use cases and service requirements including regulatory aspects for Marine AtoN over IMT-2030. These inputs will play a vital role in the maritime sector’s involvement in 3GPP standardization efforts, aligning with the 3GPP timeline for studies and works starting from Release 20 onward for ITU-R IMT-2030.</w:t>
      </w:r>
    </w:p>
    <w:p w14:paraId="0B3059D2" w14:textId="1B640F25" w:rsidR="00116EE0" w:rsidRDefault="00116EE0" w:rsidP="00116EE0">
      <w:pPr>
        <w:pStyle w:val="Heading2"/>
      </w:pPr>
      <w:bookmarkStart w:id="22" w:name="_Toc159308410"/>
      <w:r>
        <w:t>Scope</w:t>
      </w:r>
      <w:bookmarkEnd w:id="22"/>
      <w:r w:rsidR="00583526">
        <w:t xml:space="preserve"> </w:t>
      </w:r>
    </w:p>
    <w:p w14:paraId="1131B28D" w14:textId="7A968DE8" w:rsidR="00583526" w:rsidRDefault="000766BB" w:rsidP="00FC4891">
      <w:pPr>
        <w:pStyle w:val="BodyText"/>
        <w:rPr>
          <w:rFonts w:ascii="Calibri" w:hAnsi="Calibri"/>
          <w:lang w:eastAsia="ko-KR"/>
        </w:rPr>
      </w:pPr>
      <w:bookmarkStart w:id="23" w:name="_Hlk203753573"/>
      <w:r>
        <w:rPr>
          <w:rFonts w:ascii="Calibri" w:hAnsi="Calibri"/>
          <w:lang w:eastAsia="ko-KR"/>
        </w:rPr>
        <w:t xml:space="preserve">This Guideline </w:t>
      </w:r>
      <w:ins w:id="24" w:author="3" w:date="2025-07-18T17:10:00Z" w16du:dateUtc="2025-07-18T08:10:00Z">
        <w:r w:rsidR="00801323">
          <w:rPr>
            <w:rFonts w:ascii="Calibri" w:hAnsi="Calibri" w:hint="eastAsia"/>
            <w:lang w:eastAsia="ko-KR"/>
          </w:rPr>
          <w:t>defines</w:t>
        </w:r>
      </w:ins>
      <w:del w:id="25" w:author="3" w:date="2025-07-18T17:10:00Z" w16du:dateUtc="2025-07-18T08:10:00Z">
        <w:r w:rsidDel="00801323">
          <w:rPr>
            <w:rFonts w:ascii="Calibri" w:hAnsi="Calibri"/>
            <w:lang w:eastAsia="ko-KR"/>
          </w:rPr>
          <w:delText>develop</w:delText>
        </w:r>
        <w:r w:rsidR="00FC4891" w:rsidDel="00801323">
          <w:rPr>
            <w:rFonts w:ascii="Calibri" w:hAnsi="Calibri"/>
            <w:lang w:eastAsia="ko-KR"/>
          </w:rPr>
          <w:delText>s</w:delText>
        </w:r>
      </w:del>
      <w:r>
        <w:rPr>
          <w:rFonts w:ascii="Calibri" w:hAnsi="Calibri"/>
          <w:lang w:eastAsia="ko-KR"/>
        </w:rPr>
        <w:t xml:space="preserve"> use cases and service requirements</w:t>
      </w:r>
      <w:ins w:id="26" w:author="3" w:date="2025-07-18T17:11:00Z" w16du:dateUtc="2025-07-18T08:11:00Z">
        <w:r w:rsidR="00801323">
          <w:rPr>
            <w:rFonts w:ascii="Calibri" w:hAnsi="Calibri" w:hint="eastAsia"/>
            <w:lang w:eastAsia="ko-KR"/>
          </w:rPr>
          <w:t>, and</w:t>
        </w:r>
      </w:ins>
      <w:r>
        <w:rPr>
          <w:rFonts w:ascii="Calibri" w:hAnsi="Calibri"/>
          <w:lang w:eastAsia="ko-KR"/>
        </w:rPr>
        <w:t xml:space="preserve"> </w:t>
      </w:r>
      <w:del w:id="27" w:author="3" w:date="2025-07-18T17:11:00Z" w16du:dateUtc="2025-07-18T08:11:00Z">
        <w:r w:rsidDel="00801323">
          <w:rPr>
            <w:rFonts w:ascii="Calibri" w:hAnsi="Calibri"/>
            <w:lang w:eastAsia="ko-KR"/>
          </w:rPr>
          <w:delText xml:space="preserve">including </w:delText>
        </w:r>
      </w:del>
      <w:ins w:id="28" w:author="3" w:date="2025-07-18T17:11:00Z" w16du:dateUtc="2025-07-18T08:11:00Z">
        <w:r w:rsidR="00801323">
          <w:rPr>
            <w:rFonts w:ascii="Calibri" w:hAnsi="Calibri" w:hint="eastAsia"/>
            <w:lang w:eastAsia="ko-KR"/>
          </w:rPr>
          <w:t>relevant</w:t>
        </w:r>
        <w:r w:rsidR="00801323">
          <w:rPr>
            <w:rFonts w:ascii="Calibri" w:hAnsi="Calibri"/>
            <w:lang w:eastAsia="ko-KR"/>
          </w:rPr>
          <w:t xml:space="preserve"> </w:t>
        </w:r>
      </w:ins>
      <w:r>
        <w:rPr>
          <w:rFonts w:ascii="Calibri" w:hAnsi="Calibri"/>
          <w:lang w:eastAsia="ko-KR"/>
        </w:rPr>
        <w:t xml:space="preserve">regulatory aspects for </w:t>
      </w:r>
      <w:ins w:id="29" w:author="3" w:date="2025-07-18T17:11:00Z" w16du:dateUtc="2025-07-18T08:11:00Z">
        <w:r w:rsidR="00801323">
          <w:rPr>
            <w:rFonts w:ascii="Calibri" w:hAnsi="Calibri" w:hint="eastAsia"/>
            <w:lang w:eastAsia="ko-KR"/>
          </w:rPr>
          <w:t xml:space="preserve">applying </w:t>
        </w:r>
      </w:ins>
      <w:r>
        <w:rPr>
          <w:rFonts w:ascii="Calibri" w:hAnsi="Calibri"/>
          <w:lang w:eastAsia="ko-KR"/>
        </w:rPr>
        <w:t>Marine Aids to Navigation (AtoN) over IMT-2030 (</w:t>
      </w:r>
      <w:r w:rsidR="002946F0">
        <w:rPr>
          <w:rFonts w:ascii="Calibri" w:hAnsi="Calibri"/>
          <w:lang w:eastAsia="ko-KR"/>
        </w:rPr>
        <w:t>6G</w:t>
      </w:r>
      <w:r>
        <w:rPr>
          <w:rFonts w:ascii="Calibri" w:hAnsi="Calibri"/>
          <w:lang w:eastAsia="ko-KR"/>
        </w:rPr>
        <w:t>)</w:t>
      </w:r>
      <w:ins w:id="30" w:author="3" w:date="2025-07-18T17:11:00Z" w16du:dateUtc="2025-07-18T08:11:00Z">
        <w:r w:rsidR="00801323">
          <w:rPr>
            <w:rFonts w:ascii="Calibri" w:hAnsi="Calibri" w:hint="eastAsia"/>
            <w:lang w:eastAsia="ko-KR"/>
          </w:rPr>
          <w:t>. The objective is</w:t>
        </w:r>
      </w:ins>
      <w:r w:rsidR="00FC4891">
        <w:rPr>
          <w:rFonts w:ascii="Calibri" w:hAnsi="Calibri"/>
          <w:lang w:eastAsia="ko-KR"/>
        </w:rPr>
        <w:t xml:space="preserve"> to formulate inputs</w:t>
      </w:r>
      <w:ins w:id="31" w:author="3" w:date="2025-07-18T18:00:00Z" w16du:dateUtc="2025-07-18T09:00:00Z">
        <w:r w:rsidR="00E91640">
          <w:rPr>
            <w:rFonts w:ascii="Calibri" w:hAnsi="Calibri" w:hint="eastAsia"/>
            <w:lang w:eastAsia="ko-KR"/>
          </w:rPr>
          <w:t xml:space="preserve"> that reflect</w:t>
        </w:r>
      </w:ins>
      <w:r w:rsidR="00FC4891">
        <w:rPr>
          <w:rFonts w:ascii="Calibri" w:hAnsi="Calibri"/>
          <w:lang w:eastAsia="ko-KR"/>
        </w:rPr>
        <w:t xml:space="preserve"> </w:t>
      </w:r>
      <w:del w:id="32" w:author="3" w:date="2025-07-18T18:00:00Z" w16du:dateUtc="2025-07-18T09:00:00Z">
        <w:r w:rsidR="00FC4891" w:rsidDel="00E91640">
          <w:rPr>
            <w:rFonts w:ascii="Calibri" w:hAnsi="Calibri"/>
            <w:lang w:eastAsia="ko-KR"/>
          </w:rPr>
          <w:delText>as served for incorporating</w:delText>
        </w:r>
      </w:del>
      <w:ins w:id="33" w:author="3" w:date="2025-07-18T18:00:00Z" w16du:dateUtc="2025-07-18T09:00:00Z">
        <w:r w:rsidR="00E91640">
          <w:rPr>
            <w:rFonts w:ascii="Calibri" w:hAnsi="Calibri" w:hint="eastAsia"/>
            <w:lang w:eastAsia="ko-KR"/>
          </w:rPr>
          <w:t>the</w:t>
        </w:r>
      </w:ins>
      <w:r w:rsidR="00FC4891">
        <w:rPr>
          <w:rFonts w:ascii="Calibri" w:hAnsi="Calibri"/>
          <w:lang w:eastAsia="ko-KR"/>
        </w:rPr>
        <w:t xml:space="preserve"> demands of Marine </w:t>
      </w:r>
      <w:del w:id="34" w:author="3" w:date="2025-07-18T18:00:00Z" w16du:dateUtc="2025-07-18T09:00:00Z">
        <w:r w:rsidR="00FC4891" w:rsidDel="00E91640">
          <w:rPr>
            <w:rFonts w:ascii="Calibri" w:hAnsi="Calibri"/>
            <w:lang w:eastAsia="ko-KR"/>
          </w:rPr>
          <w:delText xml:space="preserve">AtoN </w:delText>
        </w:r>
      </w:del>
      <w:ins w:id="35" w:author="3" w:date="2025-07-18T18:00:00Z" w16du:dateUtc="2025-07-18T09:00:00Z">
        <w:r w:rsidR="00E91640">
          <w:rPr>
            <w:rFonts w:ascii="Calibri" w:hAnsi="Calibri"/>
            <w:lang w:eastAsia="ko-KR"/>
          </w:rPr>
          <w:t>AtoN</w:t>
        </w:r>
        <w:r w:rsidR="00E91640">
          <w:rPr>
            <w:rFonts w:ascii="Calibri" w:hAnsi="Calibri" w:hint="eastAsia"/>
            <w:lang w:eastAsia="ko-KR"/>
          </w:rPr>
          <w:t>-</w:t>
        </w:r>
      </w:ins>
      <w:r w:rsidR="00FC4891">
        <w:rPr>
          <w:rFonts w:ascii="Calibri" w:hAnsi="Calibri"/>
          <w:lang w:eastAsia="ko-KR"/>
        </w:rPr>
        <w:t>related stakeholders into 3GPP standardization for IMT-2030 (</w:t>
      </w:r>
      <w:r w:rsidR="002946F0">
        <w:rPr>
          <w:rFonts w:ascii="Calibri" w:hAnsi="Calibri"/>
          <w:lang w:eastAsia="ko-KR"/>
        </w:rPr>
        <w:t>6G</w:t>
      </w:r>
      <w:r w:rsidR="00FC4891">
        <w:rPr>
          <w:rFonts w:ascii="Calibri" w:hAnsi="Calibri"/>
          <w:lang w:eastAsia="ko-KR"/>
        </w:rPr>
        <w:t>)</w:t>
      </w:r>
      <w:ins w:id="36" w:author="3" w:date="2025-07-18T17:12:00Z" w16du:dateUtc="2025-07-18T08:12:00Z">
        <w:r w:rsidR="00801323">
          <w:rPr>
            <w:rFonts w:ascii="Calibri" w:hAnsi="Calibri" w:hint="eastAsia"/>
            <w:lang w:eastAsia="ko-KR"/>
          </w:rPr>
          <w:t xml:space="preserve">, </w:t>
        </w:r>
      </w:ins>
      <w:ins w:id="37" w:author="3" w:date="2025-07-18T18:01:00Z" w16du:dateUtc="2025-07-18T09:01:00Z">
        <w:r w:rsidR="00E91640">
          <w:rPr>
            <w:rFonts w:ascii="Calibri" w:hAnsi="Calibri" w:hint="eastAsia"/>
            <w:lang w:eastAsia="ko-KR"/>
          </w:rPr>
          <w:t>with the aim of</w:t>
        </w:r>
      </w:ins>
      <w:ins w:id="38" w:author="3" w:date="2025-07-18T17:12:00Z" w16du:dateUtc="2025-07-18T08:12:00Z">
        <w:r w:rsidR="00801323">
          <w:rPr>
            <w:rFonts w:ascii="Calibri" w:hAnsi="Calibri" w:hint="eastAsia"/>
            <w:lang w:eastAsia="ko-KR"/>
          </w:rPr>
          <w:t xml:space="preserve"> ensuring that </w:t>
        </w:r>
      </w:ins>
      <w:ins w:id="39" w:author="3" w:date="2025-07-18T18:01:00Z" w16du:dateUtc="2025-07-18T09:01:00Z">
        <w:r w:rsidR="00E91640">
          <w:rPr>
            <w:rFonts w:ascii="Calibri" w:hAnsi="Calibri" w:hint="eastAsia"/>
            <w:lang w:eastAsia="ko-KR"/>
          </w:rPr>
          <w:t>these</w:t>
        </w:r>
      </w:ins>
      <w:ins w:id="40" w:author="3" w:date="2025-07-18T17:12:00Z" w16du:dateUtc="2025-07-18T08:12:00Z">
        <w:r w:rsidR="00801323">
          <w:rPr>
            <w:rFonts w:ascii="Calibri" w:hAnsi="Calibri" w:hint="eastAsia"/>
            <w:lang w:eastAsia="ko-KR"/>
          </w:rPr>
          <w:t xml:space="preserve"> technologies are</w:t>
        </w:r>
      </w:ins>
      <w:r w:rsidR="00FC4891">
        <w:rPr>
          <w:rFonts w:ascii="Calibri" w:hAnsi="Calibri"/>
          <w:lang w:eastAsia="ko-KR"/>
        </w:rPr>
        <w:t xml:space="preserve"> </w:t>
      </w:r>
      <w:del w:id="41" w:author="3" w:date="2025-07-18T17:12:00Z" w16du:dateUtc="2025-07-18T08:12:00Z">
        <w:r w:rsidR="00FC4891" w:rsidDel="00801323">
          <w:rPr>
            <w:rFonts w:ascii="Calibri" w:hAnsi="Calibri"/>
            <w:lang w:eastAsia="ko-KR"/>
          </w:rPr>
          <w:delText xml:space="preserve">to be </w:delText>
        </w:r>
      </w:del>
      <w:r w:rsidR="00FC4891">
        <w:rPr>
          <w:rFonts w:ascii="Calibri" w:hAnsi="Calibri"/>
          <w:lang w:eastAsia="ko-KR"/>
        </w:rPr>
        <w:t xml:space="preserve">applicable </w:t>
      </w:r>
      <w:del w:id="42" w:author="3" w:date="2025-07-18T17:12:00Z" w16du:dateUtc="2025-07-18T08:12:00Z">
        <w:r w:rsidR="00FC4891" w:rsidDel="00801323">
          <w:rPr>
            <w:rFonts w:ascii="Calibri" w:hAnsi="Calibri"/>
            <w:lang w:eastAsia="ko-KR"/>
          </w:rPr>
          <w:delText xml:space="preserve">for </w:delText>
        </w:r>
      </w:del>
      <w:ins w:id="43" w:author="3" w:date="2025-07-18T17:12:00Z" w16du:dateUtc="2025-07-18T08:12:00Z">
        <w:r w:rsidR="00801323">
          <w:rPr>
            <w:rFonts w:ascii="Calibri" w:hAnsi="Calibri" w:hint="eastAsia"/>
            <w:lang w:eastAsia="ko-KR"/>
          </w:rPr>
          <w:t>to future</w:t>
        </w:r>
        <w:r w:rsidR="00801323">
          <w:rPr>
            <w:rFonts w:ascii="Calibri" w:hAnsi="Calibri"/>
            <w:lang w:eastAsia="ko-KR"/>
          </w:rPr>
          <w:t xml:space="preserve"> </w:t>
        </w:r>
      </w:ins>
      <w:r w:rsidR="00FC4891">
        <w:rPr>
          <w:rFonts w:ascii="Calibri" w:hAnsi="Calibri"/>
          <w:lang w:eastAsia="ko-KR"/>
        </w:rPr>
        <w:t>maritime communication system</w:t>
      </w:r>
      <w:ins w:id="44" w:author="3" w:date="2025-07-18T17:12:00Z" w16du:dateUtc="2025-07-18T08:12:00Z">
        <w:r w:rsidR="00801323">
          <w:rPr>
            <w:rFonts w:ascii="Calibri" w:hAnsi="Calibri" w:hint="eastAsia"/>
            <w:lang w:eastAsia="ko-KR"/>
          </w:rPr>
          <w:t>s</w:t>
        </w:r>
      </w:ins>
      <w:r w:rsidR="00FC4891">
        <w:rPr>
          <w:rFonts w:ascii="Calibri" w:hAnsi="Calibri"/>
          <w:lang w:eastAsia="ko-KR"/>
        </w:rPr>
        <w:t>.</w:t>
      </w:r>
    </w:p>
    <w:p w14:paraId="74A43487" w14:textId="128900A4" w:rsidR="00F966C3" w:rsidRDefault="00320CB2" w:rsidP="00583526">
      <w:pPr>
        <w:pStyle w:val="BodyText"/>
        <w:rPr>
          <w:rFonts w:ascii="Calibri" w:hAnsi="Calibri"/>
          <w:lang w:val="en-US" w:eastAsia="ko-KR"/>
        </w:rPr>
      </w:pPr>
      <w:ins w:id="45" w:author="3" w:date="2025-07-18T17:13:00Z" w16du:dateUtc="2025-07-18T08:13:00Z">
        <w:r>
          <w:rPr>
            <w:rFonts w:ascii="Calibri" w:hAnsi="Calibri" w:hint="eastAsia"/>
            <w:lang w:val="en-US" w:eastAsia="ko-KR"/>
          </w:rPr>
          <w:t xml:space="preserve">The scope of this Guideline focuses on transitional operational scenarios in which both legacy and advanced systems may coexist. </w:t>
        </w:r>
      </w:ins>
      <w:r w:rsidR="00CA60A4">
        <w:rPr>
          <w:rFonts w:ascii="Calibri" w:hAnsi="Calibri"/>
          <w:lang w:val="en-US" w:eastAsia="ko-KR"/>
        </w:rPr>
        <w:t>The navigational environment</w:t>
      </w:r>
      <w:r w:rsidR="00AE1900">
        <w:rPr>
          <w:rFonts w:ascii="Calibri" w:hAnsi="Calibri"/>
          <w:lang w:val="en-US" w:eastAsia="ko-KR"/>
        </w:rPr>
        <w:t>s</w:t>
      </w:r>
      <w:r w:rsidR="00CA60A4">
        <w:rPr>
          <w:rFonts w:ascii="Calibri" w:hAnsi="Calibri"/>
          <w:lang w:val="en-US" w:eastAsia="ko-KR"/>
        </w:rPr>
        <w:t xml:space="preserve"> and </w:t>
      </w:r>
      <w:del w:id="46" w:author="3" w:date="2025-07-18T17:14:00Z" w16du:dateUtc="2025-07-18T08:14:00Z">
        <w:r w:rsidR="00CA60A4" w:rsidDel="00320CB2">
          <w:rPr>
            <w:rFonts w:ascii="Calibri" w:hAnsi="Calibri"/>
            <w:lang w:val="en-US" w:eastAsia="ko-KR"/>
          </w:rPr>
          <w:delText xml:space="preserve">type of </w:delText>
        </w:r>
      </w:del>
      <w:r w:rsidR="00CA60A4">
        <w:rPr>
          <w:rFonts w:ascii="Calibri" w:hAnsi="Calibri"/>
          <w:lang w:val="en-US" w:eastAsia="ko-KR"/>
        </w:rPr>
        <w:t>vessel</w:t>
      </w:r>
      <w:ins w:id="47" w:author="3" w:date="2025-07-18T17:14:00Z" w16du:dateUtc="2025-07-18T08:14:00Z">
        <w:r>
          <w:rPr>
            <w:rFonts w:ascii="Calibri" w:hAnsi="Calibri" w:hint="eastAsia"/>
            <w:lang w:val="en-US" w:eastAsia="ko-KR"/>
          </w:rPr>
          <w:t xml:space="preserve"> type</w:t>
        </w:r>
      </w:ins>
      <w:r w:rsidR="00CA60A4">
        <w:rPr>
          <w:rFonts w:ascii="Calibri" w:hAnsi="Calibri"/>
          <w:lang w:val="en-US" w:eastAsia="ko-KR"/>
        </w:rPr>
        <w:t>s</w:t>
      </w:r>
      <w:ins w:id="48" w:author="3" w:date="2025-07-18T17:14:00Z" w16du:dateUtc="2025-07-18T08:14:00Z">
        <w:r>
          <w:rPr>
            <w:rFonts w:ascii="Calibri" w:hAnsi="Calibri" w:hint="eastAsia"/>
            <w:lang w:val="en-US" w:eastAsia="ko-KR"/>
          </w:rPr>
          <w:t xml:space="preserve"> considered</w:t>
        </w:r>
      </w:ins>
      <w:r w:rsidR="00CA60A4">
        <w:rPr>
          <w:rFonts w:ascii="Calibri" w:hAnsi="Calibri"/>
          <w:lang w:val="en-US" w:eastAsia="ko-KR"/>
        </w:rPr>
        <w:t xml:space="preserve"> are </w:t>
      </w:r>
      <w:ins w:id="49" w:author="3" w:date="2025-07-18T17:14:00Z" w16du:dateUtc="2025-07-18T08:14:00Z">
        <w:r>
          <w:rPr>
            <w:rFonts w:ascii="Calibri" w:hAnsi="Calibri" w:hint="eastAsia"/>
            <w:lang w:val="en-US" w:eastAsia="ko-KR"/>
          </w:rPr>
          <w:t>illustrate</w:t>
        </w:r>
      </w:ins>
      <w:ins w:id="50" w:author="3" w:date="2025-07-18T17:53:00Z" w16du:dateUtc="2025-07-18T08:53:00Z">
        <w:r w:rsidR="00D84069">
          <w:rPr>
            <w:rFonts w:ascii="Calibri" w:hAnsi="Calibri" w:hint="eastAsia"/>
            <w:lang w:val="en-US" w:eastAsia="ko-KR"/>
          </w:rPr>
          <w:t>d</w:t>
        </w:r>
      </w:ins>
      <w:ins w:id="51" w:author="3" w:date="2025-07-18T17:14:00Z" w16du:dateUtc="2025-07-18T08:14:00Z">
        <w:r>
          <w:rPr>
            <w:rFonts w:ascii="Calibri" w:hAnsi="Calibri" w:hint="eastAsia"/>
            <w:lang w:val="en-US" w:eastAsia="ko-KR"/>
          </w:rPr>
          <w:t xml:space="preserve"> in Figure 1</w:t>
        </w:r>
      </w:ins>
      <w:ins w:id="52" w:author="3" w:date="2025-07-18T18:02:00Z" w16du:dateUtc="2025-07-18T09:02:00Z">
        <w:r w:rsidR="00403143">
          <w:rPr>
            <w:rFonts w:ascii="Calibri" w:hAnsi="Calibri" w:hint="eastAsia"/>
            <w:lang w:val="en-US" w:eastAsia="ko-KR"/>
          </w:rPr>
          <w:t>, where</w:t>
        </w:r>
      </w:ins>
      <w:ins w:id="53" w:author="3" w:date="2025-07-18T17:14:00Z" w16du:dateUtc="2025-07-18T08:14:00Z">
        <w:r>
          <w:rPr>
            <w:rFonts w:ascii="Calibri" w:hAnsi="Calibri" w:hint="eastAsia"/>
            <w:lang w:val="en-US" w:eastAsia="ko-KR"/>
          </w:rPr>
          <w:t xml:space="preserve"> </w:t>
        </w:r>
      </w:ins>
      <w:ins w:id="54" w:author="3" w:date="2025-07-18T18:02:00Z" w16du:dateUtc="2025-07-18T09:02:00Z">
        <w:r w:rsidR="00403143">
          <w:rPr>
            <w:rFonts w:ascii="Calibri" w:hAnsi="Calibri" w:hint="eastAsia"/>
            <w:lang w:val="en-US" w:eastAsia="ko-KR"/>
          </w:rPr>
          <w:t xml:space="preserve">the </w:t>
        </w:r>
      </w:ins>
      <w:ins w:id="55" w:author="3" w:date="2025-07-18T17:14:00Z" w16du:dateUtc="2025-07-18T08:14:00Z">
        <w:r>
          <w:rPr>
            <w:rFonts w:ascii="Calibri" w:hAnsi="Calibri" w:hint="eastAsia"/>
            <w:lang w:val="en-US" w:eastAsia="ko-KR"/>
          </w:rPr>
          <w:t xml:space="preserve">highlighted </w:t>
        </w:r>
      </w:ins>
      <w:ins w:id="56" w:author="3" w:date="2025-07-18T18:02:00Z" w16du:dateUtc="2025-07-18T09:02:00Z">
        <w:r w:rsidR="00403143">
          <w:rPr>
            <w:rFonts w:ascii="Calibri" w:hAnsi="Calibri" w:hint="eastAsia"/>
            <w:lang w:val="en-US" w:eastAsia="ko-KR"/>
          </w:rPr>
          <w:t>(</w:t>
        </w:r>
      </w:ins>
      <w:ins w:id="57" w:author="3" w:date="2025-07-18T17:14:00Z" w16du:dateUtc="2025-07-18T08:14:00Z">
        <w:r>
          <w:rPr>
            <w:rFonts w:ascii="Calibri" w:hAnsi="Calibri" w:hint="eastAsia"/>
            <w:lang w:val="en-US" w:eastAsia="ko-KR"/>
          </w:rPr>
          <w:t>orange)</w:t>
        </w:r>
      </w:ins>
      <w:ins w:id="58" w:author="3" w:date="2025-07-18T18:02:00Z" w16du:dateUtc="2025-07-18T09:02:00Z">
        <w:r w:rsidR="00403143">
          <w:rPr>
            <w:rFonts w:ascii="Calibri" w:hAnsi="Calibri" w:hint="eastAsia"/>
            <w:lang w:val="en-US" w:eastAsia="ko-KR"/>
          </w:rPr>
          <w:t xml:space="preserve"> cells indicate combinations that fall within the s</w:t>
        </w:r>
      </w:ins>
      <w:ins w:id="59" w:author="3" w:date="2025-07-18T18:03:00Z" w16du:dateUtc="2025-07-18T09:03:00Z">
        <w:r w:rsidR="00403143">
          <w:rPr>
            <w:rFonts w:ascii="Calibri" w:hAnsi="Calibri" w:hint="eastAsia"/>
            <w:lang w:val="en-US" w:eastAsia="ko-KR"/>
          </w:rPr>
          <w:t>cope. Specifically, this Guideline addresses the following</w:t>
        </w:r>
      </w:ins>
      <w:ins w:id="60" w:author="3" w:date="2025-07-18T17:14:00Z" w16du:dateUtc="2025-07-18T08:14:00Z">
        <w:r>
          <w:rPr>
            <w:rFonts w:ascii="Calibri" w:hAnsi="Calibri" w:hint="eastAsia"/>
            <w:lang w:val="en-US" w:eastAsia="ko-KR"/>
          </w:rPr>
          <w:t xml:space="preserve">: </w:t>
        </w:r>
      </w:ins>
      <w:del w:id="61" w:author="3" w:date="2025-07-18T17:15:00Z" w16du:dateUtc="2025-07-18T08:15:00Z">
        <w:r w:rsidR="00CA60A4" w:rsidDel="00320CB2">
          <w:rPr>
            <w:rFonts w:ascii="Calibri" w:hAnsi="Calibri"/>
            <w:lang w:val="en-US" w:eastAsia="ko-KR"/>
          </w:rPr>
          <w:delText xml:space="preserve">assumed </w:delText>
        </w:r>
        <w:r w:rsidR="00AE1900" w:rsidDel="00320CB2">
          <w:rPr>
            <w:rFonts w:ascii="Calibri" w:hAnsi="Calibri"/>
            <w:lang w:val="en-US" w:eastAsia="ko-KR"/>
          </w:rPr>
          <w:delText>as follows,</w:delText>
        </w:r>
        <w:r w:rsidR="000E774A" w:rsidDel="00320CB2">
          <w:rPr>
            <w:rFonts w:ascii="Calibri" w:hAnsi="Calibri"/>
            <w:lang w:val="en-US" w:eastAsia="ko-KR"/>
          </w:rPr>
          <w:delText xml:space="preserve"> which are highlighted with orange color in Figure 1.</w:delText>
        </w:r>
      </w:del>
    </w:p>
    <w:p w14:paraId="29BD173A" w14:textId="7B106CEE" w:rsidR="007D2F12" w:rsidRPr="007D2F12" w:rsidRDefault="007D2F12" w:rsidP="007D2F12">
      <w:pPr>
        <w:pStyle w:val="Bullet1"/>
        <w:rPr>
          <w:ins w:id="62" w:author="3" w:date="2025-07-18T18:05:00Z" w16du:dateUtc="2025-07-18T09:05:00Z"/>
          <w:lang w:val="en-US"/>
        </w:rPr>
      </w:pPr>
      <w:ins w:id="63" w:author="3" w:date="2025-07-18T18:05:00Z" w16du:dateUtc="2025-07-18T09:05:00Z">
        <w:r w:rsidRPr="007D2F12">
          <w:rPr>
            <w:lang w:val="en-US"/>
          </w:rPr>
          <w:lastRenderedPageBreak/>
          <w:t>Only legacy type of vessels operating in a co-existence of legacy and new navigational environments</w:t>
        </w:r>
      </w:ins>
    </w:p>
    <w:p w14:paraId="2AF14457" w14:textId="47D17ED2" w:rsidR="007D2F12" w:rsidRPr="007D2F12" w:rsidRDefault="007D2F12" w:rsidP="007D2F12">
      <w:pPr>
        <w:pStyle w:val="Bullet1"/>
        <w:rPr>
          <w:ins w:id="64" w:author="3" w:date="2025-07-18T18:05:00Z" w16du:dateUtc="2025-07-18T09:05:00Z"/>
          <w:lang w:val="en-US"/>
        </w:rPr>
      </w:pPr>
      <w:ins w:id="65" w:author="3" w:date="2025-07-18T18:05:00Z" w16du:dateUtc="2025-07-18T09:05:00Z">
        <w:r w:rsidRPr="007D2F12">
          <w:rPr>
            <w:lang w:val="en-US"/>
          </w:rPr>
          <w:t>Co-existence of legacy and new types of vessels operating in a legacy navigational environment</w:t>
        </w:r>
      </w:ins>
    </w:p>
    <w:p w14:paraId="286E43A2" w14:textId="04D77548" w:rsidR="007D2F12" w:rsidRDefault="007D2F12" w:rsidP="007D2F12">
      <w:pPr>
        <w:pStyle w:val="Bullet1"/>
        <w:rPr>
          <w:ins w:id="66" w:author="3" w:date="2025-07-18T18:05:00Z" w16du:dateUtc="2025-07-18T09:05:00Z"/>
          <w:lang w:val="en-US"/>
        </w:rPr>
      </w:pPr>
      <w:ins w:id="67" w:author="3" w:date="2025-07-18T18:05:00Z" w16du:dateUtc="2025-07-18T09:05:00Z">
        <w:r w:rsidRPr="007D2F12">
          <w:rPr>
            <w:lang w:val="en-US"/>
          </w:rPr>
          <w:t>Co-existence of legacy and new types of vessels operating in a co-existence of legacy and new navigational environments</w:t>
        </w:r>
      </w:ins>
    </w:p>
    <w:p w14:paraId="10A27BC8" w14:textId="6454E8A7" w:rsidR="00F966C3" w:rsidDel="007D2F12" w:rsidRDefault="001A3FFC" w:rsidP="00CA7421">
      <w:pPr>
        <w:pStyle w:val="Bullet1"/>
        <w:rPr>
          <w:del w:id="68" w:author="3" w:date="2025-07-18T18:05:00Z" w16du:dateUtc="2025-07-18T09:05:00Z"/>
          <w:lang w:val="en-US"/>
        </w:rPr>
      </w:pPr>
      <w:del w:id="69" w:author="3" w:date="2025-07-18T18:04:00Z" w16du:dateUtc="2025-07-18T09:04:00Z">
        <w:r w:rsidDel="007D2F12">
          <w:rPr>
            <w:lang w:val="en-US" w:eastAsia="ko-KR"/>
          </w:rPr>
          <w:delText>Co-existence of</w:delText>
        </w:r>
      </w:del>
      <w:del w:id="70" w:author="3" w:date="2025-07-18T18:05:00Z" w16du:dateUtc="2025-07-18T09:05:00Z">
        <w:r w:rsidDel="007D2F12">
          <w:rPr>
            <w:lang w:val="en-US" w:eastAsia="ko-KR"/>
          </w:rPr>
          <w:delText xml:space="preserve"> legacy and new navigational environment with legacy type of vessels</w:delText>
        </w:r>
      </w:del>
      <w:del w:id="71" w:author="3" w:date="2025-07-18T17:15:00Z" w16du:dateUtc="2025-07-18T08:15:00Z">
        <w:r w:rsidDel="00320CB2">
          <w:rPr>
            <w:lang w:val="en-US" w:eastAsia="ko-KR"/>
          </w:rPr>
          <w:delText xml:space="preserve"> only</w:delText>
        </w:r>
      </w:del>
    </w:p>
    <w:p w14:paraId="7B40D2DF" w14:textId="67B50794" w:rsidR="001A3FFC" w:rsidDel="007D2F12" w:rsidRDefault="001A3FFC" w:rsidP="00CA7421">
      <w:pPr>
        <w:pStyle w:val="Bullet1"/>
        <w:rPr>
          <w:del w:id="72" w:author="3" w:date="2025-07-18T18:05:00Z" w16du:dateUtc="2025-07-18T09:05:00Z"/>
          <w:lang w:val="en-US"/>
        </w:rPr>
      </w:pPr>
      <w:del w:id="73" w:author="3" w:date="2025-07-18T18:05:00Z" w16du:dateUtc="2025-07-18T09:05:00Z">
        <w:r w:rsidDel="007D2F12">
          <w:rPr>
            <w:lang w:val="en-US" w:eastAsia="ko-KR"/>
          </w:rPr>
          <w:delText>Legacy navigational environment</w:delText>
        </w:r>
      </w:del>
      <w:del w:id="74" w:author="3" w:date="2025-07-18T17:15:00Z" w16du:dateUtc="2025-07-18T08:15:00Z">
        <w:r w:rsidDel="00320CB2">
          <w:rPr>
            <w:lang w:val="en-US" w:eastAsia="ko-KR"/>
          </w:rPr>
          <w:delText xml:space="preserve"> only</w:delText>
        </w:r>
      </w:del>
      <w:del w:id="75" w:author="3" w:date="2025-07-18T18:05:00Z" w16du:dateUtc="2025-07-18T09:05:00Z">
        <w:r w:rsidDel="007D2F12">
          <w:rPr>
            <w:lang w:val="en-US" w:eastAsia="ko-KR"/>
          </w:rPr>
          <w:delText xml:space="preserve"> with </w:delText>
        </w:r>
      </w:del>
      <w:del w:id="76" w:author="3" w:date="2025-07-18T17:15:00Z" w16du:dateUtc="2025-07-18T08:15:00Z">
        <w:r w:rsidDel="00320CB2">
          <w:rPr>
            <w:lang w:val="en-US" w:eastAsia="ko-KR"/>
          </w:rPr>
          <w:delText xml:space="preserve">the </w:delText>
        </w:r>
      </w:del>
      <w:del w:id="77" w:author="3" w:date="2025-07-18T18:05:00Z" w16du:dateUtc="2025-07-18T09:05:00Z">
        <w:r w:rsidDel="007D2F12">
          <w:rPr>
            <w:lang w:val="en-US" w:eastAsia="ko-KR"/>
          </w:rPr>
          <w:delText xml:space="preserve">co-existence of legacy </w:delText>
        </w:r>
      </w:del>
      <w:del w:id="78" w:author="3" w:date="2025-07-18T17:16:00Z" w16du:dateUtc="2025-07-18T08:16:00Z">
        <w:r w:rsidR="000E774A" w:rsidDel="00320CB2">
          <w:rPr>
            <w:lang w:val="en-US" w:eastAsia="ko-KR"/>
          </w:rPr>
          <w:delText xml:space="preserve">type of vessels </w:delText>
        </w:r>
      </w:del>
      <w:del w:id="79" w:author="3" w:date="2025-07-18T18:05:00Z" w16du:dateUtc="2025-07-18T09:05:00Z">
        <w:r w:rsidDel="007D2F12">
          <w:rPr>
            <w:lang w:val="en-US" w:eastAsia="ko-KR"/>
          </w:rPr>
          <w:delText>and new type of vessels</w:delText>
        </w:r>
        <w:r w:rsidR="000E774A" w:rsidDel="007D2F12">
          <w:rPr>
            <w:lang w:val="en-US" w:eastAsia="ko-KR"/>
          </w:rPr>
          <w:delText xml:space="preserve"> (e.g., autonomous ships)</w:delText>
        </w:r>
      </w:del>
    </w:p>
    <w:p w14:paraId="0938671B" w14:textId="7246E85A" w:rsidR="001A3FFC" w:rsidDel="007D2F12" w:rsidRDefault="001A3FFC" w:rsidP="00DD3C6A">
      <w:pPr>
        <w:pStyle w:val="Bullet1"/>
        <w:rPr>
          <w:del w:id="80" w:author="3" w:date="2025-07-18T18:05:00Z" w16du:dateUtc="2025-07-18T09:05:00Z"/>
          <w:lang w:val="en-US"/>
        </w:rPr>
      </w:pPr>
      <w:del w:id="81" w:author="3" w:date="2025-07-18T18:05:00Z" w16du:dateUtc="2025-07-18T09:05:00Z">
        <w:r w:rsidDel="007D2F12">
          <w:rPr>
            <w:rFonts w:hint="eastAsia"/>
            <w:lang w:val="en-US" w:eastAsia="ko-KR"/>
          </w:rPr>
          <w:delText>C</w:delText>
        </w:r>
        <w:r w:rsidDel="007D2F12">
          <w:rPr>
            <w:lang w:val="en-US" w:eastAsia="ko-KR"/>
          </w:rPr>
          <w:delText>o-existence of legacy and new navigational environment with co-existence of legacy</w:delText>
        </w:r>
        <w:r w:rsidR="000E774A" w:rsidDel="007D2F12">
          <w:rPr>
            <w:lang w:val="en-US" w:eastAsia="ko-KR"/>
          </w:rPr>
          <w:delText xml:space="preserve"> </w:delText>
        </w:r>
      </w:del>
      <w:del w:id="82" w:author="3" w:date="2025-07-18T17:16:00Z" w16du:dateUtc="2025-07-18T08:16:00Z">
        <w:r w:rsidR="000E774A" w:rsidDel="00320CB2">
          <w:rPr>
            <w:lang w:val="en-US" w:eastAsia="ko-KR"/>
          </w:rPr>
          <w:delText>type of vessels</w:delText>
        </w:r>
        <w:r w:rsidDel="00320CB2">
          <w:rPr>
            <w:lang w:val="en-US" w:eastAsia="ko-KR"/>
          </w:rPr>
          <w:delText xml:space="preserve"> </w:delText>
        </w:r>
      </w:del>
      <w:del w:id="83" w:author="3" w:date="2025-07-18T18:05:00Z" w16du:dateUtc="2025-07-18T09:05:00Z">
        <w:r w:rsidDel="007D2F12">
          <w:rPr>
            <w:lang w:val="en-US" w:eastAsia="ko-KR"/>
          </w:rPr>
          <w:delText>and new type of vessels</w:delText>
        </w:r>
      </w:del>
    </w:p>
    <w:p w14:paraId="511B2800" w14:textId="2435FD03" w:rsidR="0043022F" w:rsidRDefault="007D2F12" w:rsidP="007D2F12">
      <w:pPr>
        <w:pStyle w:val="BodyText"/>
        <w:keepNext/>
        <w:rPr>
          <w:ins w:id="84" w:author="3" w:date="2025-07-18T17:48:00Z" w16du:dateUtc="2025-07-18T08:48:00Z"/>
        </w:rPr>
      </w:pPr>
      <w:ins w:id="85" w:author="3" w:date="2025-07-18T18:06:00Z" w16du:dateUtc="2025-07-18T09:06:00Z">
        <w:r w:rsidRPr="007D2F12">
          <w:rPr>
            <w:lang w:eastAsia="ko-KR"/>
          </w:rPr>
          <w:t>Other combinations—such as fully new vessels operating exclusively in fully digital environments—are not considered within the scope of this Guideline at this stage.</w:t>
        </w:r>
      </w:ins>
      <w:ins w:id="86" w:author="3" w:date="2025-07-18T17:48:00Z">
        <w:r w:rsidR="0043022F" w:rsidRPr="0043022F">
          <w:rPr>
            <w:rFonts w:ascii="Calibri" w:hAnsi="Calibri"/>
            <w:noProof/>
            <w:lang w:eastAsia="ko-KR"/>
          </w:rPr>
          <w:drawing>
            <wp:inline distT="0" distB="0" distL="0" distR="0" wp14:anchorId="0752A904" wp14:editId="15A4FC24">
              <wp:extent cx="6480175" cy="3317240"/>
              <wp:effectExtent l="0" t="0" r="0" b="0"/>
              <wp:docPr id="70" name="그림 69" descr="스크린샷, 라인, 직사각형, 텍스트이(가) 표시된 사진&#10;&#10;AI 생성 콘텐츠는 정확하지 않을 수 있습니다.">
                <a:extLst xmlns:a="http://schemas.openxmlformats.org/drawingml/2006/main">
                  <a:ext uri="{FF2B5EF4-FFF2-40B4-BE49-F238E27FC236}">
                    <a16:creationId xmlns:a16="http://schemas.microsoft.com/office/drawing/2014/main" id="{BBA592B2-F4FD-405B-4667-62F2874BE0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그림 69" descr="스크린샷, 라인, 직사각형, 텍스트이(가) 표시된 사진&#10;&#10;AI 생성 콘텐츠는 정확하지 않을 수 있습니다.">
                        <a:extLst>
                          <a:ext uri="{FF2B5EF4-FFF2-40B4-BE49-F238E27FC236}">
                            <a16:creationId xmlns:a16="http://schemas.microsoft.com/office/drawing/2014/main" id="{BBA592B2-F4FD-405B-4667-62F2874BE05B}"/>
                          </a:ext>
                        </a:extLst>
                      </pic:cNvPr>
                      <pic:cNvPicPr>
                        <a:picLocks noChangeAspect="1"/>
                      </pic:cNvPicPr>
                    </pic:nvPicPr>
                    <pic:blipFill>
                      <a:blip r:embed="rId25"/>
                      <a:stretch>
                        <a:fillRect/>
                      </a:stretch>
                    </pic:blipFill>
                    <pic:spPr>
                      <a:xfrm>
                        <a:off x="0" y="0"/>
                        <a:ext cx="6480175" cy="3317240"/>
                      </a:xfrm>
                      <a:prstGeom prst="rect">
                        <a:avLst/>
                      </a:prstGeom>
                    </pic:spPr>
                  </pic:pic>
                </a:graphicData>
              </a:graphic>
            </wp:inline>
          </w:drawing>
        </w:r>
      </w:ins>
    </w:p>
    <w:p w14:paraId="50CBA38F" w14:textId="29617C9C" w:rsidR="0043022F" w:rsidRPr="0043022F" w:rsidRDefault="0043022F" w:rsidP="0043022F">
      <w:pPr>
        <w:pStyle w:val="Figurecaption"/>
        <w:rPr>
          <w:ins w:id="87" w:author="3" w:date="2025-07-18T17:48:00Z" w16du:dateUtc="2025-07-18T08:48:00Z"/>
          <w:i w:val="0"/>
          <w:iCs/>
          <w:u w:val="none"/>
          <w:lang w:val="en-US" w:eastAsia="ko-KR"/>
        </w:rPr>
      </w:pPr>
      <w:ins w:id="88" w:author="3" w:date="2025-07-18T17:48:00Z" w16du:dateUtc="2025-07-18T08:48:00Z">
        <w:r w:rsidRPr="0043022F">
          <w:rPr>
            <w:i w:val="0"/>
            <w:iCs/>
            <w:u w:val="none"/>
            <w:lang w:val="en-US" w:eastAsia="ko-KR"/>
          </w:rPr>
          <w:t>Combinations of navigational environments and type of vessel types considered in this Guideline</w:t>
        </w:r>
      </w:ins>
    </w:p>
    <w:p w14:paraId="3A634B1E" w14:textId="583E8302" w:rsidR="00583526" w:rsidDel="007E1BD0" w:rsidRDefault="00583526" w:rsidP="00583526">
      <w:pPr>
        <w:pStyle w:val="BodyText"/>
        <w:rPr>
          <w:del w:id="89" w:author="3" w:date="2025-07-18T18:12:00Z" w16du:dateUtc="2025-07-18T09:12:00Z"/>
          <w:rFonts w:ascii="Calibri" w:hAnsi="Calibri"/>
          <w:lang w:val="en-US" w:eastAsia="ko-KR"/>
        </w:rPr>
      </w:pPr>
      <w:del w:id="90" w:author="3" w:date="2025-07-18T18:12:00Z" w16du:dateUtc="2025-07-18T09:12:00Z">
        <w:r w:rsidDel="007E1BD0">
          <w:rPr>
            <w:rFonts w:ascii="Calibri" w:hAnsi="Calibri"/>
            <w:noProof/>
            <w:lang w:val="en-US" w:eastAsia="ko-KR"/>
          </w:rPr>
          <w:drawing>
            <wp:inline distT="0" distB="0" distL="0" distR="0" wp14:anchorId="2B37A949" wp14:editId="5A2728BD">
              <wp:extent cx="6186746" cy="2141220"/>
              <wp:effectExtent l="0" t="0" r="5080" b="0"/>
              <wp:docPr id="1124122510"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86746" cy="2141220"/>
                      </a:xfrm>
                      <a:prstGeom prst="rect">
                        <a:avLst/>
                      </a:prstGeom>
                      <a:noFill/>
                    </pic:spPr>
                  </pic:pic>
                </a:graphicData>
              </a:graphic>
            </wp:inline>
          </w:drawing>
        </w:r>
      </w:del>
    </w:p>
    <w:p w14:paraId="3FDA4DF5" w14:textId="25DA2DCD" w:rsidR="006D0066" w:rsidRPr="00E45F9A" w:rsidDel="007E1BD0" w:rsidRDefault="00400C4D" w:rsidP="00DD3C6A">
      <w:pPr>
        <w:pStyle w:val="Figurecaption"/>
        <w:rPr>
          <w:del w:id="91" w:author="3" w:date="2025-07-18T18:12:00Z" w16du:dateUtc="2025-07-18T09:12:00Z"/>
          <w:iCs/>
          <w:lang w:val="en-US" w:eastAsia="ko-KR"/>
        </w:rPr>
      </w:pPr>
      <w:del w:id="92" w:author="3" w:date="2025-07-18T17:41:00Z" w16du:dateUtc="2025-07-18T08:41:00Z">
        <w:r w:rsidRPr="00DD3C6A" w:rsidDel="00C50157">
          <w:rPr>
            <w:i w:val="0"/>
            <w:iCs/>
            <w:u w:val="none"/>
            <w:lang w:val="en-US" w:eastAsia="ko-KR"/>
          </w:rPr>
          <w:lastRenderedPageBreak/>
          <w:delText>N</w:delText>
        </w:r>
        <w:r w:rsidR="006D0066" w:rsidRPr="00DD3C6A" w:rsidDel="00C50157">
          <w:rPr>
            <w:i w:val="0"/>
            <w:iCs/>
            <w:u w:val="none"/>
            <w:lang w:val="en-US" w:eastAsia="ko-KR"/>
          </w:rPr>
          <w:delText xml:space="preserve">avigational </w:delText>
        </w:r>
      </w:del>
      <w:del w:id="93" w:author="3" w:date="2025-07-18T18:12:00Z" w16du:dateUtc="2025-07-18T09:12:00Z">
        <w:r w:rsidR="006D0066" w:rsidRPr="00DD3C6A" w:rsidDel="007E1BD0">
          <w:rPr>
            <w:i w:val="0"/>
            <w:iCs/>
            <w:u w:val="none"/>
            <w:lang w:val="en-US" w:eastAsia="ko-KR"/>
          </w:rPr>
          <w:delText xml:space="preserve">environment and </w:delText>
        </w:r>
      </w:del>
      <w:del w:id="94" w:author="3" w:date="2025-07-18T17:41:00Z" w16du:dateUtc="2025-07-18T08:41:00Z">
        <w:r w:rsidR="006D0066" w:rsidRPr="00DD3C6A" w:rsidDel="00C50157">
          <w:rPr>
            <w:i w:val="0"/>
            <w:iCs/>
            <w:u w:val="none"/>
            <w:lang w:val="en-US" w:eastAsia="ko-KR"/>
          </w:rPr>
          <w:delText xml:space="preserve">type of </w:delText>
        </w:r>
      </w:del>
      <w:del w:id="95" w:author="3" w:date="2025-07-18T18:12:00Z" w16du:dateUtc="2025-07-18T09:12:00Z">
        <w:r w:rsidR="006D0066" w:rsidRPr="00DD3C6A" w:rsidDel="007E1BD0">
          <w:rPr>
            <w:i w:val="0"/>
            <w:iCs/>
            <w:u w:val="none"/>
            <w:lang w:val="en-US" w:eastAsia="ko-KR"/>
          </w:rPr>
          <w:delText xml:space="preserve">vessels considered in this </w:delText>
        </w:r>
        <w:r w:rsidRPr="00400C4D" w:rsidDel="007E1BD0">
          <w:rPr>
            <w:i w:val="0"/>
            <w:iCs/>
            <w:u w:val="none"/>
            <w:lang w:val="en-US" w:eastAsia="ko-KR"/>
          </w:rPr>
          <w:delText>Guideline</w:delText>
        </w:r>
      </w:del>
    </w:p>
    <w:p w14:paraId="555E370A" w14:textId="5BC02EBE" w:rsidR="00DD2A3C" w:rsidDel="00DC40F5" w:rsidRDefault="009671F8" w:rsidP="00583526">
      <w:pPr>
        <w:pStyle w:val="BodyText"/>
        <w:rPr>
          <w:del w:id="96" w:author="3" w:date="2025-07-18T17:17:00Z" w16du:dateUtc="2025-07-18T08:17:00Z"/>
          <w:rFonts w:ascii="Calibri" w:hAnsi="Calibri"/>
          <w:lang w:val="en-US" w:eastAsia="ko-KR"/>
        </w:rPr>
      </w:pPr>
      <w:del w:id="97" w:author="3" w:date="2025-07-18T17:17:00Z" w16du:dateUtc="2025-07-18T08:17:00Z">
        <w:r w:rsidDel="00DC40F5">
          <w:rPr>
            <w:rFonts w:ascii="Calibri" w:hAnsi="Calibri" w:hint="eastAsia"/>
            <w:lang w:val="en-US" w:eastAsia="ko-KR"/>
          </w:rPr>
          <w:delText>NOTE:</w:delText>
        </w:r>
        <w:r w:rsidDel="00DC40F5">
          <w:rPr>
            <w:rFonts w:ascii="Calibri" w:hAnsi="Calibri"/>
            <w:lang w:val="en-US" w:eastAsia="ko-KR"/>
          </w:rPr>
          <w:tab/>
        </w:r>
        <w:r w:rsidDel="00DC40F5">
          <w:rPr>
            <w:rFonts w:ascii="Calibri" w:hAnsi="Calibri" w:hint="eastAsia"/>
            <w:lang w:val="en-US" w:eastAsia="ko-KR"/>
          </w:rPr>
          <w:delText xml:space="preserve">A new type of a vessel </w:delText>
        </w:r>
        <w:r w:rsidR="004744C2" w:rsidDel="00DC40F5">
          <w:rPr>
            <w:rFonts w:ascii="Calibri" w:hAnsi="Calibri" w:hint="eastAsia"/>
            <w:lang w:val="en-US" w:eastAsia="ko-KR"/>
          </w:rPr>
          <w:delText>is being defined as one that seamlessly integrates with IMT-2030 communication technology, enabling safety navigation and real-time environment awareness through continuous connectivity with the IMT-2030 communication system.</w:delText>
        </w:r>
      </w:del>
    </w:p>
    <w:p w14:paraId="73DA4385" w14:textId="6D94E8CE" w:rsidR="00BB0241" w:rsidRDefault="00DC40F5" w:rsidP="00BB0241">
      <w:pPr>
        <w:pStyle w:val="BodyText"/>
        <w:rPr>
          <w:ins w:id="98" w:author="3" w:date="2025-07-18T17:23:00Z" w16du:dateUtc="2025-07-18T08:23:00Z"/>
          <w:rFonts w:ascii="Calibri" w:hAnsi="Calibri"/>
          <w:lang w:val="en-US" w:eastAsia="ko-KR"/>
        </w:rPr>
      </w:pPr>
      <w:ins w:id="99" w:author="3" w:date="2025-07-18T17:17:00Z" w16du:dateUtc="2025-07-18T08:17:00Z">
        <w:r>
          <w:rPr>
            <w:rFonts w:ascii="Calibri" w:hAnsi="Calibri" w:hint="eastAsia"/>
            <w:lang w:val="en-US" w:eastAsia="ko-KR"/>
          </w:rPr>
          <w:t>In this document</w:t>
        </w:r>
      </w:ins>
      <w:ins w:id="100" w:author="3" w:date="2025-07-18T17:18:00Z" w16du:dateUtc="2025-07-18T08:18:00Z">
        <w:r>
          <w:rPr>
            <w:rFonts w:ascii="Calibri" w:hAnsi="Calibri" w:hint="eastAsia"/>
            <w:lang w:val="en-US" w:eastAsia="ko-KR"/>
          </w:rPr>
          <w:t xml:space="preserve">, </w:t>
        </w:r>
      </w:ins>
      <w:ins w:id="101" w:author="3" w:date="2025-07-18T17:23:00Z" w16du:dateUtc="2025-07-18T08:23:00Z">
        <w:r w:rsidR="00BB0241" w:rsidRPr="00BB0241">
          <w:rPr>
            <w:rFonts w:ascii="Calibri" w:hAnsi="Calibri"/>
            <w:lang w:val="en-US" w:eastAsia="ko-KR"/>
          </w:rPr>
          <w:t>the following terms are used to distinguish between types of vessels and navigational environments:</w:t>
        </w:r>
        <w:r w:rsidR="00BB0241" w:rsidRPr="00BB0241">
          <w:rPr>
            <w:rFonts w:ascii="Calibri" w:hAnsi="Calibri" w:hint="eastAsia"/>
            <w:lang w:val="en-US" w:eastAsia="ko-KR"/>
          </w:rPr>
          <w:t xml:space="preserve"> </w:t>
        </w:r>
      </w:ins>
    </w:p>
    <w:p w14:paraId="7F44BA3F" w14:textId="29064165" w:rsidR="00614738" w:rsidRPr="00614738" w:rsidRDefault="00614738" w:rsidP="00614738">
      <w:pPr>
        <w:pStyle w:val="Bullet1"/>
        <w:rPr>
          <w:ins w:id="102" w:author="3" w:date="2025-07-18T18:09:00Z" w16du:dateUtc="2025-07-18T09:09:00Z"/>
          <w:lang w:val="en-US" w:eastAsia="ko-KR"/>
        </w:rPr>
      </w:pPr>
      <w:ins w:id="103" w:author="3" w:date="2025-07-18T18:09:00Z" w16du:dateUtc="2025-07-18T09:09:00Z">
        <w:r w:rsidRPr="00614738">
          <w:rPr>
            <w:lang w:val="en-US" w:eastAsia="ko-KR"/>
          </w:rPr>
          <w:t>Legacy type of vessel: A human-operated conventional ship that relies on traditional navigational methods and does not incorporate IMT-2030 communication capabilities.</w:t>
        </w:r>
      </w:ins>
    </w:p>
    <w:p w14:paraId="38BB0A4A" w14:textId="01831FB6" w:rsidR="00614738" w:rsidRPr="00614738" w:rsidRDefault="00614738" w:rsidP="00614738">
      <w:pPr>
        <w:pStyle w:val="Bullet1"/>
        <w:rPr>
          <w:ins w:id="104" w:author="3" w:date="2025-07-18T18:09:00Z" w16du:dateUtc="2025-07-18T09:09:00Z"/>
          <w:lang w:val="en-US" w:eastAsia="ko-KR"/>
        </w:rPr>
      </w:pPr>
      <w:ins w:id="105" w:author="3" w:date="2025-07-18T18:09:00Z" w16du:dateUtc="2025-07-18T09:09:00Z">
        <w:r w:rsidRPr="00614738">
          <w:rPr>
            <w:lang w:val="en-US" w:eastAsia="ko-KR"/>
          </w:rPr>
          <w:t>New type of vessel: A ship that seamlessly integrates with IMT-2030 communication technologies, enabling safe navigation and real-time situational awareness through continuous connectivity with shore-based and ship-based systems.</w:t>
        </w:r>
      </w:ins>
    </w:p>
    <w:p w14:paraId="18E5674D" w14:textId="63A78532" w:rsidR="00614738" w:rsidRPr="00614738" w:rsidRDefault="00614738" w:rsidP="00614738">
      <w:pPr>
        <w:pStyle w:val="Bullet1"/>
        <w:rPr>
          <w:ins w:id="106" w:author="3" w:date="2025-07-18T18:09:00Z" w16du:dateUtc="2025-07-18T09:09:00Z"/>
          <w:lang w:val="en-US" w:eastAsia="ko-KR"/>
        </w:rPr>
      </w:pPr>
      <w:ins w:id="107" w:author="3" w:date="2025-07-18T18:09:00Z" w16du:dateUtc="2025-07-18T09:09:00Z">
        <w:r w:rsidRPr="00614738">
          <w:rPr>
            <w:lang w:val="en-US" w:eastAsia="ko-KR"/>
          </w:rPr>
          <w:t>Legacy navigational environment: A maritime domain where traditional aids to navigation (AtoN), voice communication (e.g., VHF), and non-integrated systems are used.</w:t>
        </w:r>
      </w:ins>
    </w:p>
    <w:p w14:paraId="6A480486" w14:textId="33B8C3B9" w:rsidR="00614738" w:rsidRDefault="00614738" w:rsidP="00614738">
      <w:pPr>
        <w:pStyle w:val="Bullet1"/>
        <w:rPr>
          <w:ins w:id="108" w:author="3" w:date="2025-07-18T18:09:00Z" w16du:dateUtc="2025-07-18T09:09:00Z"/>
          <w:lang w:val="en-US" w:eastAsia="ko-KR"/>
        </w:rPr>
      </w:pPr>
      <w:ins w:id="109" w:author="3" w:date="2025-07-18T18:09:00Z" w16du:dateUtc="2025-07-18T09:09:00Z">
        <w:r w:rsidRPr="00614738">
          <w:rPr>
            <w:lang w:val="en-US" w:eastAsia="ko-KR"/>
          </w:rPr>
          <w:t>New navigational environment: A digitally enhanced maritime domain where navigation is supported by infrastructure capable of leveraging IMT-2030 technologies for high-capacity, low-latency, and reliable communications to enable intelligent and automated vessel operations.</w:t>
        </w:r>
      </w:ins>
    </w:p>
    <w:p w14:paraId="7DA01D2B" w14:textId="08DF0F57" w:rsidR="00BB0241" w:rsidRPr="00BB0241" w:rsidRDefault="00BB0241" w:rsidP="00BB0241">
      <w:pPr>
        <w:pStyle w:val="BodyText"/>
        <w:rPr>
          <w:ins w:id="110" w:author="3" w:date="2025-07-18T17:24:00Z" w16du:dateUtc="2025-07-18T08:24:00Z"/>
          <w:rFonts w:ascii="Calibri" w:hAnsi="Calibri"/>
          <w:lang w:val="en-US" w:eastAsia="ko-KR"/>
        </w:rPr>
      </w:pPr>
      <w:ins w:id="111" w:author="3" w:date="2025-07-18T17:24:00Z" w16du:dateUtc="2025-07-18T08:24:00Z">
        <w:r w:rsidRPr="00BB0241">
          <w:rPr>
            <w:rFonts w:ascii="Calibri" w:hAnsi="Calibri"/>
            <w:lang w:val="en-US" w:eastAsia="ko-KR"/>
          </w:rPr>
          <w:t xml:space="preserve">The classification of vessel types in this Guideline aligns with the IMO’s framework for Maritime Autonomous Surface Ships (MASS), which categorizes vessels based on their level of autonomy. However, this Guideline broadens the scope to include any vessel that incorporates IMT-2030-based communication and navigation functionalities—not limited to MASS, but including other smart or semi-automated vessels that benefit from </w:t>
        </w:r>
      </w:ins>
      <w:ins w:id="112" w:author="3" w:date="2025-07-18T17:26:00Z" w16du:dateUtc="2025-07-18T08:26:00Z">
        <w:r>
          <w:rPr>
            <w:rFonts w:ascii="Calibri" w:hAnsi="Calibri" w:hint="eastAsia"/>
            <w:lang w:val="en-US" w:eastAsia="ko-KR"/>
          </w:rPr>
          <w:t>the wireless</w:t>
        </w:r>
      </w:ins>
      <w:ins w:id="113" w:author="3" w:date="2025-07-18T17:24:00Z" w16du:dateUtc="2025-07-18T08:24:00Z">
        <w:r w:rsidRPr="00BB0241">
          <w:rPr>
            <w:rFonts w:ascii="Calibri" w:hAnsi="Calibri"/>
            <w:lang w:val="en-US" w:eastAsia="ko-KR"/>
          </w:rPr>
          <w:t xml:space="preserve"> connectivity</w:t>
        </w:r>
      </w:ins>
      <w:ins w:id="114" w:author="3" w:date="2025-07-18T17:26:00Z" w16du:dateUtc="2025-07-18T08:26:00Z">
        <w:r>
          <w:rPr>
            <w:rFonts w:ascii="Calibri" w:hAnsi="Calibri" w:hint="eastAsia"/>
            <w:lang w:val="en-US" w:eastAsia="ko-KR"/>
          </w:rPr>
          <w:t xml:space="preserve"> based on IMT-2030 technologies</w:t>
        </w:r>
      </w:ins>
      <w:ins w:id="115" w:author="3" w:date="2025-07-18T17:24:00Z" w16du:dateUtc="2025-07-18T08:24:00Z">
        <w:r w:rsidRPr="00BB0241">
          <w:rPr>
            <w:rFonts w:ascii="Calibri" w:hAnsi="Calibri"/>
            <w:lang w:val="en-US" w:eastAsia="ko-KR"/>
          </w:rPr>
          <w:t>.</w:t>
        </w:r>
      </w:ins>
    </w:p>
    <w:p w14:paraId="7138E473" w14:textId="295A5432" w:rsidR="000969D0" w:rsidDel="009840C5" w:rsidRDefault="00BB0241" w:rsidP="00583526">
      <w:pPr>
        <w:pStyle w:val="BodyText"/>
        <w:rPr>
          <w:del w:id="116" w:author="3" w:date="2025-07-18T18:13:00Z" w16du:dateUtc="2025-07-18T09:13:00Z"/>
          <w:rFonts w:ascii="Calibri" w:hAnsi="Calibri"/>
          <w:lang w:val="en-US" w:eastAsia="ko-KR"/>
        </w:rPr>
      </w:pPr>
      <w:ins w:id="117" w:author="3" w:date="2025-07-18T17:24:00Z" w16du:dateUtc="2025-07-18T08:24:00Z">
        <w:r w:rsidRPr="00BB0241">
          <w:rPr>
            <w:rFonts w:ascii="Calibri" w:hAnsi="Calibri"/>
            <w:lang w:val="en-US" w:eastAsia="ko-KR"/>
          </w:rPr>
          <w:t>Accordingly, this Guideline takes into account both legacy and digitalized maritime environments where Marine AtoN over IMT-2030 may be applied.</w:t>
        </w:r>
      </w:ins>
      <w:bookmarkEnd w:id="23"/>
      <w:del w:id="118" w:author="3" w:date="2025-07-18T17:24:00Z" w16du:dateUtc="2025-07-18T08:24:00Z">
        <w:r w:rsidR="000969D0" w:rsidDel="00BB0241">
          <w:rPr>
            <w:rFonts w:ascii="Calibri" w:hAnsi="Calibri"/>
            <w:lang w:val="en-US" w:eastAsia="ko-KR"/>
          </w:rPr>
          <w:delText>In addition, maritime navigational environments are considered when Marine AtoN over IMT-2030 is applied.</w:delText>
        </w:r>
      </w:del>
    </w:p>
    <w:p w14:paraId="621A97C9" w14:textId="77777777" w:rsidR="008F18B7" w:rsidRPr="00CA6AE3" w:rsidRDefault="008F18B7" w:rsidP="00583526">
      <w:pPr>
        <w:pStyle w:val="BodyText"/>
        <w:rPr>
          <w:rFonts w:ascii="Calibri" w:hAnsi="Calibri"/>
          <w:lang w:val="en-US" w:eastAsia="ko-KR"/>
        </w:rPr>
      </w:pPr>
    </w:p>
    <w:p w14:paraId="20DDBE9C" w14:textId="0EC2DD93" w:rsidR="00583526" w:rsidRDefault="00583526" w:rsidP="00583526">
      <w:pPr>
        <w:pStyle w:val="Heading2"/>
      </w:pPr>
      <w:bookmarkStart w:id="119" w:name="_Toc159308411"/>
      <w:r>
        <w:t>objectives</w:t>
      </w:r>
      <w:bookmarkEnd w:id="119"/>
    </w:p>
    <w:p w14:paraId="4049DFD3" w14:textId="04CE6024" w:rsidR="00583526" w:rsidRPr="00583526" w:rsidRDefault="008560B3" w:rsidP="008560B3">
      <w:pPr>
        <w:pStyle w:val="BodyText"/>
        <w:rPr>
          <w:rFonts w:ascii="Calibri" w:hAnsi="Calibri"/>
          <w:lang w:val="en-US" w:eastAsia="ko-KR"/>
        </w:rPr>
      </w:pPr>
      <w:r>
        <w:rPr>
          <w:rFonts w:ascii="Calibri" w:hAnsi="Calibri"/>
          <w:lang w:eastAsia="ko-KR"/>
        </w:rPr>
        <w:t>Th</w:t>
      </w:r>
      <w:r w:rsidR="001E58C8">
        <w:rPr>
          <w:rFonts w:ascii="Calibri" w:hAnsi="Calibri"/>
          <w:lang w:eastAsia="ko-KR"/>
        </w:rPr>
        <w:t>e</w:t>
      </w:r>
      <w:r>
        <w:rPr>
          <w:rFonts w:ascii="Calibri" w:hAnsi="Calibri"/>
          <w:lang w:eastAsia="ko-KR"/>
        </w:rPr>
        <w:t xml:space="preserve"> objectives</w:t>
      </w:r>
      <w:r w:rsidR="001E58C8">
        <w:rPr>
          <w:rFonts w:ascii="Calibri" w:hAnsi="Calibri"/>
          <w:lang w:eastAsia="ko-KR"/>
        </w:rPr>
        <w:t xml:space="preserve"> of this Guideline</w:t>
      </w:r>
      <w:r>
        <w:rPr>
          <w:rFonts w:ascii="Calibri" w:hAnsi="Calibri"/>
          <w:lang w:eastAsia="ko-KR"/>
        </w:rPr>
        <w:t xml:space="preserve"> are as follows to ensure the safety and efficiency of Marine AtoN within the IMT-2030 (</w:t>
      </w:r>
      <w:r w:rsidR="002946F0">
        <w:rPr>
          <w:rFonts w:ascii="Calibri" w:hAnsi="Calibri"/>
          <w:lang w:eastAsia="ko-KR"/>
        </w:rPr>
        <w:t>6G</w:t>
      </w:r>
      <w:r>
        <w:rPr>
          <w:rFonts w:ascii="Calibri" w:hAnsi="Calibri"/>
          <w:lang w:eastAsia="ko-KR"/>
        </w:rPr>
        <w:t>) as maritime communication system.</w:t>
      </w:r>
    </w:p>
    <w:p w14:paraId="6D1C6922" w14:textId="77777777" w:rsidR="00583526" w:rsidRPr="00DD3C6A" w:rsidRDefault="00583526" w:rsidP="00DD3C6A">
      <w:pPr>
        <w:pStyle w:val="BodyText"/>
        <w:numPr>
          <w:ilvl w:val="0"/>
          <w:numId w:val="42"/>
        </w:numPr>
      </w:pPr>
      <w:r w:rsidRPr="00DD3C6A">
        <w:t>Identify legacy use cases that must be supported by the Marine AtoN over IMT-2030.</w:t>
      </w:r>
    </w:p>
    <w:p w14:paraId="75FA2221" w14:textId="77777777" w:rsidR="00583526" w:rsidRPr="00DD3C6A" w:rsidRDefault="00583526" w:rsidP="00DD3C6A">
      <w:pPr>
        <w:pStyle w:val="BodyText"/>
        <w:numPr>
          <w:ilvl w:val="0"/>
          <w:numId w:val="42"/>
        </w:numPr>
      </w:pPr>
      <w:r w:rsidRPr="00DD3C6A">
        <w:t>Develop new use cases that are likely to find applicability in the Marine AtoN over IMT-2030.</w:t>
      </w:r>
    </w:p>
    <w:p w14:paraId="342FBC15" w14:textId="40F0CC77" w:rsidR="00583526" w:rsidRPr="00DD3C6A" w:rsidRDefault="00583526" w:rsidP="00DD3C6A">
      <w:pPr>
        <w:pStyle w:val="BodyText"/>
        <w:numPr>
          <w:ilvl w:val="0"/>
          <w:numId w:val="42"/>
        </w:numPr>
      </w:pPr>
      <w:r w:rsidRPr="00DD3C6A">
        <w:t>Define potential service requirements, including regulatory consideration, for Marine AtoN over IMT-2030, drawing from both identified legacy use cases and newly developed use cases.</w:t>
      </w:r>
    </w:p>
    <w:p w14:paraId="692BDD6B" w14:textId="7CB2AE00" w:rsidR="00116EE0" w:rsidRPr="00CA6AE3" w:rsidRDefault="00583526" w:rsidP="00DD3C6A">
      <w:pPr>
        <w:pStyle w:val="BodyText"/>
        <w:numPr>
          <w:ilvl w:val="0"/>
          <w:numId w:val="42"/>
        </w:numPr>
      </w:pPr>
      <w:r w:rsidRPr="00DD3C6A">
        <w:t xml:space="preserve">Formulate the input based on these use cases and potential service </w:t>
      </w:r>
      <w:r w:rsidRPr="00CA6AE3">
        <w:t xml:space="preserve">requirements to </w:t>
      </w:r>
      <w:r w:rsidR="00C73A47" w:rsidRPr="00CA6AE3">
        <w:rPr>
          <w:rFonts w:hint="eastAsia"/>
          <w:lang w:eastAsia="ko-KR"/>
        </w:rPr>
        <w:t>support the development of IMT-2030 for Marine AtoN</w:t>
      </w:r>
      <w:r w:rsidRPr="00CA6AE3">
        <w:t>.</w:t>
      </w:r>
    </w:p>
    <w:p w14:paraId="50573A5A" w14:textId="77777777" w:rsidR="00116EE0" w:rsidRPr="00CA6AE3" w:rsidRDefault="00116EE0" w:rsidP="00116EE0">
      <w:pPr>
        <w:pStyle w:val="BodyText"/>
        <w:rPr>
          <w:rFonts w:ascii="Calibri" w:hAnsi="Calibri"/>
        </w:rPr>
      </w:pPr>
    </w:p>
    <w:p w14:paraId="44F1DF3F" w14:textId="2A10AEEA" w:rsidR="00CD16A5" w:rsidRDefault="00E45F9A" w:rsidP="00CD16A5">
      <w:pPr>
        <w:pStyle w:val="Heading1"/>
      </w:pPr>
      <w:bookmarkStart w:id="120" w:name="_Toc159308412"/>
      <w:r>
        <w:rPr>
          <w:lang w:eastAsia="ko-KR"/>
        </w:rPr>
        <w:t>U</w:t>
      </w:r>
      <w:r w:rsidR="004430DF">
        <w:rPr>
          <w:lang w:eastAsia="ko-KR"/>
        </w:rPr>
        <w:t>se cases of maritime b</w:t>
      </w:r>
      <w:r w:rsidR="00C26B2D">
        <w:rPr>
          <w:lang w:eastAsia="ko-KR"/>
        </w:rPr>
        <w:t>uo</w:t>
      </w:r>
      <w:r w:rsidR="004430DF">
        <w:rPr>
          <w:lang w:eastAsia="ko-KR"/>
        </w:rPr>
        <w:t>yage system (</w:t>
      </w:r>
      <w:r>
        <w:rPr>
          <w:lang w:eastAsia="ko-KR"/>
        </w:rPr>
        <w:t>MBS</w:t>
      </w:r>
      <w:r w:rsidR="004430DF">
        <w:rPr>
          <w:lang w:eastAsia="ko-KR"/>
        </w:rPr>
        <w:t>)</w:t>
      </w:r>
      <w:bookmarkEnd w:id="120"/>
    </w:p>
    <w:p w14:paraId="0E0E57FF" w14:textId="77777777" w:rsidR="00CD16A5" w:rsidRPr="00E069B6" w:rsidRDefault="00CD16A5" w:rsidP="00CD16A5">
      <w:pPr>
        <w:pStyle w:val="Heading1separatationline"/>
      </w:pPr>
    </w:p>
    <w:p w14:paraId="57527886" w14:textId="22B6042A" w:rsidR="00CD16A5" w:rsidDel="006A33F8" w:rsidRDefault="004430DF" w:rsidP="00CD16A5">
      <w:pPr>
        <w:pStyle w:val="BodyText"/>
        <w:rPr>
          <w:del w:id="121" w:author="3" w:date="2025-07-21T12:24:00Z" w16du:dateUtc="2025-07-21T03:24:00Z"/>
        </w:rPr>
      </w:pPr>
      <w:del w:id="122" w:author="3" w:date="2025-07-21T12:24:00Z" w16du:dateUtc="2025-07-21T03:24:00Z">
        <w:r w:rsidDel="006A33F8">
          <w:delText>To be added.</w:delText>
        </w:r>
      </w:del>
    </w:p>
    <w:p w14:paraId="6B051839" w14:textId="77777777" w:rsidR="00F87906" w:rsidRDefault="00F87906" w:rsidP="00CD16A5">
      <w:pPr>
        <w:pStyle w:val="BodyText"/>
      </w:pPr>
    </w:p>
    <w:p w14:paraId="5DA0E3BE" w14:textId="0DC1B7F1" w:rsidR="00D77970" w:rsidRDefault="00D77970" w:rsidP="00D77970">
      <w:pPr>
        <w:pStyle w:val="Heading2"/>
      </w:pPr>
      <w:bookmarkStart w:id="123" w:name="_Toc159308413"/>
      <w:r>
        <w:lastRenderedPageBreak/>
        <w:t xml:space="preserve">use case on </w:t>
      </w:r>
      <w:ins w:id="124" w:author="3" w:date="2025-07-21T12:24:00Z" w16du:dateUtc="2025-07-21T03:24:00Z">
        <w:r w:rsidR="006A33F8">
          <w:rPr>
            <w:rFonts w:hint="eastAsia"/>
            <w:lang w:eastAsia="ko-KR"/>
          </w:rPr>
          <w:t>i</w:t>
        </w:r>
      </w:ins>
      <w:ins w:id="125" w:author="3" w:date="2025-07-21T12:25:00Z" w16du:dateUtc="2025-07-21T03:25:00Z">
        <w:r w:rsidR="006A33F8">
          <w:rPr>
            <w:rFonts w:hint="eastAsia"/>
            <w:lang w:eastAsia="ko-KR"/>
          </w:rPr>
          <w:t>ntelligent connected buoys for real-time maritime awareness</w:t>
        </w:r>
      </w:ins>
      <w:del w:id="126" w:author="3" w:date="2025-07-21T12:24:00Z" w16du:dateUtc="2025-07-21T03:24:00Z">
        <w:r w:rsidDel="006A33F8">
          <w:delText>…</w:delText>
        </w:r>
      </w:del>
      <w:bookmarkEnd w:id="123"/>
    </w:p>
    <w:p w14:paraId="7561F8F6" w14:textId="70306BF2" w:rsidR="00F87906" w:rsidRPr="007272F2" w:rsidDel="006A33F8" w:rsidRDefault="00F87906" w:rsidP="00F87906">
      <w:pPr>
        <w:pStyle w:val="BodyText"/>
        <w:rPr>
          <w:del w:id="127" w:author="3" w:date="2025-07-21T12:25:00Z" w16du:dateUtc="2025-07-21T03:25:00Z"/>
          <w:i/>
          <w:iCs/>
          <w:color w:val="0070C0"/>
        </w:rPr>
      </w:pPr>
      <w:del w:id="128" w:author="3" w:date="2025-07-21T12:25:00Z" w16du:dateUtc="2025-07-21T03:25:00Z">
        <w:r w:rsidRPr="007272F2" w:rsidDel="006A33F8">
          <w:rPr>
            <w:i/>
            <w:iCs/>
            <w:color w:val="0070C0"/>
          </w:rPr>
          <w:delText xml:space="preserve">Editor’s note: </w:delText>
        </w:r>
        <w:r w:rsidDel="006A33F8">
          <w:rPr>
            <w:i/>
            <w:iCs/>
            <w:color w:val="0070C0"/>
          </w:rPr>
          <w:delText>The sub-sections will be further developed to capture the key points and description from IALA perspective.</w:delText>
        </w:r>
      </w:del>
    </w:p>
    <w:p w14:paraId="0ED66DBE" w14:textId="77777777" w:rsidR="006A33F8" w:rsidRPr="006A33F8" w:rsidRDefault="006A33F8" w:rsidP="006A33F8">
      <w:pPr>
        <w:pStyle w:val="BodyText"/>
        <w:rPr>
          <w:ins w:id="129" w:author="3" w:date="2025-07-21T12:25:00Z"/>
          <w:rFonts w:ascii="Calibri" w:hAnsi="Calibri"/>
          <w:lang w:val="en-US" w:eastAsia="ko-KR"/>
        </w:rPr>
      </w:pPr>
      <w:ins w:id="130" w:author="3" w:date="2025-07-21T12:25:00Z">
        <w:r w:rsidRPr="006A33F8">
          <w:rPr>
            <w:rFonts w:ascii="Calibri" w:hAnsi="Calibri"/>
            <w:lang w:val="en-US" w:eastAsia="ko-KR"/>
          </w:rPr>
          <w:t>As the maritime sector transitions toward digital infrastructure, buoys—traditionally used solely as physical aids to navigation—are increasingly being transformed into intelligent, connected nodes that support a range of advanced services. With the integration of IMT-2030 (6G) communication capabilities, buoys within the Maritime Buoyage System (MBS) can serve as edge devices in a distributed maritime data and communication network. These connected buoys can collect, process, and relay information in real time, enhancing navigational safety, environmental monitoring, and operational efficiency.</w:t>
        </w:r>
      </w:ins>
    </w:p>
    <w:p w14:paraId="533CBD1B" w14:textId="77777777" w:rsidR="006A33F8" w:rsidRPr="006A33F8" w:rsidRDefault="006A33F8" w:rsidP="006A33F8">
      <w:pPr>
        <w:pStyle w:val="BodyText"/>
        <w:rPr>
          <w:ins w:id="131" w:author="3" w:date="2025-07-21T12:25:00Z"/>
          <w:rFonts w:ascii="Calibri" w:hAnsi="Calibri"/>
          <w:lang w:val="en-US" w:eastAsia="ko-KR"/>
        </w:rPr>
      </w:pPr>
      <w:ins w:id="132" w:author="3" w:date="2025-07-21T12:25:00Z">
        <w:r w:rsidRPr="006A33F8">
          <w:rPr>
            <w:rFonts w:ascii="Calibri" w:hAnsi="Calibri"/>
            <w:lang w:val="en-US" w:eastAsia="ko-KR"/>
          </w:rPr>
          <w:t>In this use case, buoys are equipped with sensors (e.g., GNSS, wave, weather, visibility, acoustic, AIS receivers) and connected via IMT-2030-capable modules—including satellite and terrestrial NTN systems. These smart buoys function not only as aids to navigation but also as multi-functional data nodes that:</w:t>
        </w:r>
      </w:ins>
    </w:p>
    <w:p w14:paraId="5C2F9FA8" w14:textId="77777777" w:rsidR="006A33F8" w:rsidRPr="006A33F8" w:rsidRDefault="006A33F8" w:rsidP="006A33F8">
      <w:pPr>
        <w:pStyle w:val="BodyText"/>
        <w:numPr>
          <w:ilvl w:val="0"/>
          <w:numId w:val="76"/>
        </w:numPr>
        <w:rPr>
          <w:ins w:id="133" w:author="3" w:date="2025-07-21T12:25:00Z"/>
          <w:rFonts w:ascii="Calibri" w:hAnsi="Calibri"/>
          <w:lang w:val="en-US" w:eastAsia="ko-KR"/>
        </w:rPr>
      </w:pPr>
      <w:ins w:id="134" w:author="3" w:date="2025-07-21T12:25:00Z">
        <w:r w:rsidRPr="006A33F8">
          <w:rPr>
            <w:rFonts w:ascii="Calibri" w:hAnsi="Calibri"/>
            <w:lang w:val="en-US" w:eastAsia="ko-KR"/>
          </w:rPr>
          <w:t>Transmit real-time environmental and positioning data to shore-based authorities and nearby vessels</w:t>
        </w:r>
      </w:ins>
    </w:p>
    <w:p w14:paraId="2A0CCA9F" w14:textId="77777777" w:rsidR="006A33F8" w:rsidRPr="006A33F8" w:rsidRDefault="006A33F8" w:rsidP="006A33F8">
      <w:pPr>
        <w:pStyle w:val="BodyText"/>
        <w:numPr>
          <w:ilvl w:val="0"/>
          <w:numId w:val="76"/>
        </w:numPr>
        <w:rPr>
          <w:ins w:id="135" w:author="3" w:date="2025-07-21T12:25:00Z"/>
          <w:rFonts w:ascii="Calibri" w:hAnsi="Calibri"/>
          <w:lang w:val="en-US" w:eastAsia="ko-KR"/>
        </w:rPr>
      </w:pPr>
      <w:ins w:id="136" w:author="3" w:date="2025-07-21T12:25:00Z">
        <w:r w:rsidRPr="006A33F8">
          <w:rPr>
            <w:rFonts w:ascii="Calibri" w:hAnsi="Calibri"/>
            <w:lang w:val="en-US" w:eastAsia="ko-KR"/>
          </w:rPr>
          <w:t>Relay dynamic AtoN status updates (e.g., light failure, drift detection) over low-latency, reliable communication links</w:t>
        </w:r>
      </w:ins>
    </w:p>
    <w:p w14:paraId="47C60064" w14:textId="1F065810" w:rsidR="006A33F8" w:rsidRPr="006A33F8" w:rsidRDefault="006A33F8" w:rsidP="006A33F8">
      <w:pPr>
        <w:pStyle w:val="BodyText"/>
        <w:numPr>
          <w:ilvl w:val="0"/>
          <w:numId w:val="76"/>
        </w:numPr>
        <w:rPr>
          <w:ins w:id="137" w:author="3" w:date="2025-07-21T12:25:00Z"/>
          <w:rFonts w:ascii="Calibri" w:hAnsi="Calibri"/>
          <w:lang w:val="en-US" w:eastAsia="ko-KR"/>
        </w:rPr>
      </w:pPr>
      <w:ins w:id="138" w:author="3" w:date="2025-07-21T12:25:00Z">
        <w:r w:rsidRPr="006A33F8">
          <w:rPr>
            <w:rFonts w:ascii="Calibri" w:hAnsi="Calibri"/>
            <w:lang w:val="en-US" w:eastAsia="ko-KR"/>
          </w:rPr>
          <w:t xml:space="preserve">Participate in virtual AtoN generation by broadcasting </w:t>
        </w:r>
      </w:ins>
      <w:ins w:id="139" w:author="3" w:date="2025-07-21T12:27:00Z" w16du:dateUtc="2025-07-21T03:27:00Z">
        <w:r>
          <w:rPr>
            <w:rFonts w:ascii="Calibri" w:hAnsi="Calibri" w:hint="eastAsia"/>
            <w:lang w:val="en-US" w:eastAsia="ko-KR"/>
          </w:rPr>
          <w:t>safety</w:t>
        </w:r>
      </w:ins>
      <w:ins w:id="140" w:author="3" w:date="2025-07-21T12:25:00Z">
        <w:r w:rsidRPr="006A33F8">
          <w:rPr>
            <w:rFonts w:ascii="Calibri" w:hAnsi="Calibri"/>
            <w:lang w:val="en-US" w:eastAsia="ko-KR"/>
          </w:rPr>
          <w:t xml:space="preserve"> messages in coordination with VTS or MASS systems</w:t>
        </w:r>
      </w:ins>
    </w:p>
    <w:p w14:paraId="1209D2E0" w14:textId="77777777" w:rsidR="006A33F8" w:rsidRPr="006A33F8" w:rsidRDefault="006A33F8" w:rsidP="006A33F8">
      <w:pPr>
        <w:pStyle w:val="BodyText"/>
        <w:numPr>
          <w:ilvl w:val="0"/>
          <w:numId w:val="76"/>
        </w:numPr>
        <w:rPr>
          <w:ins w:id="141" w:author="3" w:date="2025-07-21T12:25:00Z"/>
          <w:rFonts w:ascii="Calibri" w:hAnsi="Calibri"/>
          <w:lang w:val="en-US" w:eastAsia="ko-KR"/>
        </w:rPr>
      </w:pPr>
      <w:ins w:id="142" w:author="3" w:date="2025-07-21T12:25:00Z">
        <w:r w:rsidRPr="006A33F8">
          <w:rPr>
            <w:rFonts w:ascii="Calibri" w:hAnsi="Calibri"/>
            <w:lang w:val="en-US" w:eastAsia="ko-KR"/>
          </w:rPr>
          <w:t>Serve as localized anchor points for high-accuracy positioning reference, particularly in GNSS-denied environments</w:t>
        </w:r>
      </w:ins>
    </w:p>
    <w:p w14:paraId="1DEB86FC" w14:textId="77777777" w:rsidR="006A33F8" w:rsidRPr="006A33F8" w:rsidRDefault="006A33F8" w:rsidP="006A33F8">
      <w:pPr>
        <w:pStyle w:val="BodyText"/>
        <w:numPr>
          <w:ilvl w:val="0"/>
          <w:numId w:val="76"/>
        </w:numPr>
        <w:rPr>
          <w:ins w:id="143" w:author="3" w:date="2025-07-21T12:25:00Z"/>
          <w:rFonts w:ascii="Calibri" w:hAnsi="Calibri"/>
          <w:lang w:val="en-US" w:eastAsia="ko-KR"/>
        </w:rPr>
      </w:pPr>
      <w:ins w:id="144" w:author="3" w:date="2025-07-21T12:25:00Z">
        <w:r w:rsidRPr="006A33F8">
          <w:rPr>
            <w:rFonts w:ascii="Calibri" w:hAnsi="Calibri"/>
            <w:lang w:val="en-US" w:eastAsia="ko-KR"/>
          </w:rPr>
          <w:t>Interface with Public Warning Service (PWS) systems for localized alert dissemination to nearby vessels via broadcast channels</w:t>
        </w:r>
      </w:ins>
    </w:p>
    <w:p w14:paraId="6FA64072" w14:textId="77777777" w:rsidR="006A33F8" w:rsidRPr="006A33F8" w:rsidRDefault="006A33F8" w:rsidP="006A33F8">
      <w:pPr>
        <w:pStyle w:val="BodyText"/>
        <w:rPr>
          <w:ins w:id="145" w:author="3" w:date="2025-07-21T12:25:00Z"/>
          <w:rFonts w:ascii="Calibri" w:hAnsi="Calibri"/>
          <w:lang w:val="en-US" w:eastAsia="ko-KR"/>
        </w:rPr>
      </w:pPr>
      <w:ins w:id="146" w:author="3" w:date="2025-07-21T12:25:00Z">
        <w:r w:rsidRPr="006A33F8">
          <w:rPr>
            <w:rFonts w:ascii="Calibri" w:hAnsi="Calibri"/>
            <w:lang w:val="en-US" w:eastAsia="ko-KR"/>
          </w:rPr>
          <w:t>By utilizing IMT-2030 technologies, these connected buoys enable low-latency, high-reliability communication that supports maritime domain awareness even in remote or congested waterways. Furthermore, their modular nature allows integration with autonomous surface vehicles, port management systems, and digital twin models for adaptive control of traffic separation schemes and risk-based AtoN placement.</w:t>
        </w:r>
      </w:ins>
    </w:p>
    <w:p w14:paraId="2A13D9C9" w14:textId="6D5A2C91" w:rsidR="00F87906" w:rsidRPr="006A33F8" w:rsidDel="006A33F8" w:rsidRDefault="006A33F8" w:rsidP="00D77970">
      <w:pPr>
        <w:pStyle w:val="BodyText"/>
        <w:rPr>
          <w:del w:id="147" w:author="3" w:date="2025-07-21T12:25:00Z" w16du:dateUtc="2025-07-21T03:25:00Z"/>
          <w:rFonts w:ascii="Calibri" w:hAnsi="Calibri"/>
          <w:lang w:val="en-US" w:eastAsia="ko-KR"/>
          <w:rPrChange w:id="148" w:author="3" w:date="2025-07-21T12:25:00Z" w16du:dateUtc="2025-07-21T03:25:00Z">
            <w:rPr>
              <w:del w:id="149" w:author="3" w:date="2025-07-21T12:25:00Z" w16du:dateUtc="2025-07-21T03:25:00Z"/>
              <w:rFonts w:ascii="Calibri" w:hAnsi="Calibri"/>
              <w:lang w:eastAsia="ko-KR"/>
            </w:rPr>
          </w:rPrChange>
        </w:rPr>
      </w:pPr>
      <w:ins w:id="150" w:author="3" w:date="2025-07-21T12:25:00Z">
        <w:r w:rsidRPr="006A33F8">
          <w:rPr>
            <w:rFonts w:ascii="Calibri" w:hAnsi="Calibri"/>
            <w:lang w:val="en-US" w:eastAsia="ko-KR"/>
          </w:rPr>
          <w:t>This use case demonstrates how the MBS can evolve from a static, physical infrastructure into a smart, adaptive system that plays an active role in the future IMT-2030-based maritime communication ecosystem. It also highlights the importance of ensuring communication standardization, data format compatibility (e.g., S-200 series), and regulatory support for multi-role AtoN deployment.</w:t>
        </w:r>
      </w:ins>
    </w:p>
    <w:p w14:paraId="004DC7C5" w14:textId="171A1DAB" w:rsidR="00D77970" w:rsidRDefault="00D77970" w:rsidP="00D77970">
      <w:pPr>
        <w:pStyle w:val="BodyText"/>
        <w:rPr>
          <w:rFonts w:ascii="Calibri" w:hAnsi="Calibri"/>
          <w:lang w:eastAsia="ko-KR"/>
        </w:rPr>
      </w:pPr>
      <w:del w:id="151" w:author="3" w:date="2025-07-21T12:25:00Z" w16du:dateUtc="2025-07-21T03:25:00Z">
        <w:r w:rsidDel="006A33F8">
          <w:rPr>
            <w:rFonts w:ascii="Calibri" w:hAnsi="Calibri" w:hint="eastAsia"/>
            <w:lang w:eastAsia="ko-KR"/>
          </w:rPr>
          <w:delText>T</w:delText>
        </w:r>
        <w:r w:rsidDel="006A33F8">
          <w:rPr>
            <w:rFonts w:ascii="Calibri" w:hAnsi="Calibri"/>
            <w:lang w:eastAsia="ko-KR"/>
          </w:rPr>
          <w:delText>o be added.</w:delText>
        </w:r>
      </w:del>
    </w:p>
    <w:p w14:paraId="6E3B3E9A" w14:textId="77777777" w:rsidR="004430DF" w:rsidRDefault="004430DF" w:rsidP="00CD16A5">
      <w:pPr>
        <w:pStyle w:val="BodyText"/>
      </w:pPr>
    </w:p>
    <w:p w14:paraId="27BDDD4A" w14:textId="3D6DA9B8" w:rsidR="004430DF" w:rsidRDefault="00E45F9A" w:rsidP="004430DF">
      <w:pPr>
        <w:pStyle w:val="Heading1"/>
      </w:pPr>
      <w:bookmarkStart w:id="152" w:name="_Toc159308414"/>
      <w:r>
        <w:rPr>
          <w:lang w:eastAsia="ko-KR"/>
        </w:rPr>
        <w:t>U</w:t>
      </w:r>
      <w:r w:rsidR="004430DF">
        <w:rPr>
          <w:lang w:eastAsia="ko-KR"/>
        </w:rPr>
        <w:t>se cases of positioning, navigation and timing (PNT)</w:t>
      </w:r>
      <w:bookmarkEnd w:id="152"/>
    </w:p>
    <w:p w14:paraId="39DF19E1" w14:textId="77777777" w:rsidR="004430DF" w:rsidRPr="00E069B6" w:rsidRDefault="004430DF" w:rsidP="004430DF">
      <w:pPr>
        <w:pStyle w:val="Heading1separatationline"/>
      </w:pPr>
    </w:p>
    <w:p w14:paraId="3B605C55" w14:textId="6342505A" w:rsidR="00D77970" w:rsidRDefault="00D77970" w:rsidP="00D77970">
      <w:pPr>
        <w:pStyle w:val="Heading2"/>
      </w:pPr>
      <w:bookmarkStart w:id="153" w:name="_Toc159308415"/>
      <w:r>
        <w:t xml:space="preserve">use case on </w:t>
      </w:r>
      <w:bookmarkEnd w:id="153"/>
      <w:r w:rsidR="00776B19">
        <w:rPr>
          <w:rFonts w:hint="eastAsia"/>
          <w:lang w:eastAsia="ko-KR"/>
        </w:rPr>
        <w:t>POSITIONING</w:t>
      </w:r>
    </w:p>
    <w:p w14:paraId="64700020" w14:textId="4DECDF7B" w:rsidR="00814B59" w:rsidRDefault="003C500C" w:rsidP="00D3500F">
      <w:pPr>
        <w:pStyle w:val="BodyText"/>
        <w:jc w:val="both"/>
        <w:rPr>
          <w:rFonts w:ascii="Calibri" w:hAnsi="Calibri"/>
          <w:lang w:eastAsia="ko-KR"/>
        </w:rPr>
      </w:pPr>
      <w:r w:rsidRPr="003C500C">
        <w:rPr>
          <w:rFonts w:ascii="Calibri" w:hAnsi="Calibri"/>
          <w:lang w:eastAsia="ko-KR"/>
        </w:rPr>
        <w:t xml:space="preserve">Positioning technology is a </w:t>
      </w:r>
      <w:del w:id="154" w:author="3" w:date="2025-07-21T11:38:00Z" w16du:dateUtc="2025-07-21T02:38:00Z">
        <w:r w:rsidRPr="003C500C" w:rsidDel="00B4235E">
          <w:rPr>
            <w:rFonts w:ascii="Calibri" w:hAnsi="Calibri"/>
            <w:lang w:eastAsia="ko-KR"/>
          </w:rPr>
          <w:delText>fundamental pillar</w:delText>
        </w:r>
      </w:del>
      <w:ins w:id="155" w:author="3" w:date="2025-07-21T11:38:00Z" w16du:dateUtc="2025-07-21T02:38:00Z">
        <w:r w:rsidR="00B4235E">
          <w:rPr>
            <w:rFonts w:ascii="Calibri" w:hAnsi="Calibri" w:hint="eastAsia"/>
            <w:lang w:eastAsia="ko-KR"/>
          </w:rPr>
          <w:t>key enabler</w:t>
        </w:r>
      </w:ins>
      <w:r w:rsidRPr="003C500C">
        <w:rPr>
          <w:rFonts w:ascii="Calibri" w:hAnsi="Calibri"/>
          <w:lang w:eastAsia="ko-KR"/>
        </w:rPr>
        <w:t xml:space="preserve"> </w:t>
      </w:r>
      <w:del w:id="156" w:author="3" w:date="2025-07-21T11:38:00Z" w16du:dateUtc="2025-07-21T02:38:00Z">
        <w:r w:rsidRPr="003C500C" w:rsidDel="00B4235E">
          <w:rPr>
            <w:rFonts w:ascii="Calibri" w:hAnsi="Calibri"/>
            <w:lang w:eastAsia="ko-KR"/>
          </w:rPr>
          <w:delText xml:space="preserve">of </w:delText>
        </w:r>
      </w:del>
      <w:ins w:id="157" w:author="3" w:date="2025-07-21T11:38:00Z" w16du:dateUtc="2025-07-21T02:38:00Z">
        <w:r w:rsidR="00B4235E">
          <w:rPr>
            <w:rFonts w:ascii="Calibri" w:hAnsi="Calibri" w:hint="eastAsia"/>
            <w:lang w:eastAsia="ko-KR"/>
          </w:rPr>
          <w:t>in</w:t>
        </w:r>
        <w:r w:rsidR="00B4235E" w:rsidRPr="003C500C">
          <w:rPr>
            <w:rFonts w:ascii="Calibri" w:hAnsi="Calibri"/>
            <w:lang w:eastAsia="ko-KR"/>
          </w:rPr>
          <w:t xml:space="preserve"> </w:t>
        </w:r>
      </w:ins>
      <w:r w:rsidR="00814B59">
        <w:rPr>
          <w:rFonts w:ascii="Calibri" w:hAnsi="Calibri" w:hint="eastAsia"/>
          <w:lang w:eastAsia="ko-KR"/>
        </w:rPr>
        <w:t xml:space="preserve">the digital </w:t>
      </w:r>
      <w:del w:id="158" w:author="3" w:date="2025-07-21T11:39:00Z" w16du:dateUtc="2025-07-21T02:39:00Z">
        <w:r w:rsidR="00814B59" w:rsidDel="00B4235E">
          <w:rPr>
            <w:rFonts w:ascii="Calibri" w:hAnsi="Calibri" w:hint="eastAsia"/>
            <w:lang w:eastAsia="ko-KR"/>
          </w:rPr>
          <w:delText xml:space="preserve">transition </w:delText>
        </w:r>
      </w:del>
      <w:ins w:id="159" w:author="3" w:date="2025-07-21T11:39:00Z" w16du:dateUtc="2025-07-21T02:39:00Z">
        <w:r w:rsidR="00B4235E">
          <w:rPr>
            <w:rFonts w:ascii="Calibri" w:hAnsi="Calibri" w:hint="eastAsia"/>
            <w:lang w:eastAsia="ko-KR"/>
          </w:rPr>
          <w:t xml:space="preserve">transformation </w:t>
        </w:r>
      </w:ins>
      <w:r w:rsidR="00814B59">
        <w:rPr>
          <w:rFonts w:ascii="Calibri" w:hAnsi="Calibri" w:hint="eastAsia"/>
          <w:lang w:eastAsia="ko-KR"/>
        </w:rPr>
        <w:t>of the maritime sector</w:t>
      </w:r>
      <w:ins w:id="160" w:author="3" w:date="2025-07-21T11:29:00Z" w16du:dateUtc="2025-07-21T02:29:00Z">
        <w:r w:rsidR="00257809">
          <w:rPr>
            <w:rFonts w:ascii="Calibri" w:hAnsi="Calibri" w:hint="eastAsia"/>
            <w:lang w:eastAsia="ko-KR"/>
          </w:rPr>
          <w:t>,</w:t>
        </w:r>
      </w:ins>
      <w:r w:rsidR="00814B59">
        <w:rPr>
          <w:rFonts w:ascii="Calibri" w:hAnsi="Calibri" w:hint="eastAsia"/>
          <w:lang w:eastAsia="ko-KR"/>
        </w:rPr>
        <w:t xml:space="preserve"> </w:t>
      </w:r>
      <w:ins w:id="161" w:author="3" w:date="2025-07-21T11:39:00Z" w16du:dateUtc="2025-07-21T02:39:00Z">
        <w:r w:rsidR="00B4235E">
          <w:rPr>
            <w:rFonts w:ascii="Calibri" w:hAnsi="Calibri" w:hint="eastAsia"/>
            <w:lang w:eastAsia="ko-KR"/>
          </w:rPr>
          <w:t xml:space="preserve">supporting a wide range of applications </w:t>
        </w:r>
      </w:ins>
      <w:r w:rsidR="00814B59">
        <w:rPr>
          <w:rFonts w:ascii="Calibri" w:hAnsi="Calibri" w:hint="eastAsia"/>
          <w:lang w:eastAsia="ko-KR"/>
        </w:rPr>
        <w:t xml:space="preserve">including </w:t>
      </w:r>
      <w:r w:rsidRPr="003C500C">
        <w:rPr>
          <w:rFonts w:ascii="Calibri" w:hAnsi="Calibri"/>
          <w:lang w:eastAsia="ko-KR"/>
        </w:rPr>
        <w:t>Marine AtoN</w:t>
      </w:r>
      <w:r w:rsidR="00814B59">
        <w:rPr>
          <w:rFonts w:ascii="Calibri" w:hAnsi="Calibri" w:hint="eastAsia"/>
          <w:lang w:eastAsia="ko-KR"/>
        </w:rPr>
        <w:t xml:space="preserve"> and</w:t>
      </w:r>
      <w:r w:rsidRPr="003C500C">
        <w:rPr>
          <w:rFonts w:ascii="Calibri" w:hAnsi="Calibri"/>
          <w:lang w:eastAsia="ko-KR"/>
        </w:rPr>
        <w:t xml:space="preserve"> autonomous ship</w:t>
      </w:r>
      <w:ins w:id="162" w:author="3" w:date="2025-07-21T11:39:00Z" w16du:dateUtc="2025-07-21T02:39:00Z">
        <w:r w:rsidR="00B4235E">
          <w:rPr>
            <w:rFonts w:ascii="Calibri" w:hAnsi="Calibri" w:hint="eastAsia"/>
            <w:lang w:eastAsia="ko-KR"/>
          </w:rPr>
          <w:t xml:space="preserve"> o</w:t>
        </w:r>
      </w:ins>
      <w:ins w:id="163" w:author="3" w:date="2025-07-21T11:40:00Z" w16du:dateUtc="2025-07-21T02:40:00Z">
        <w:r w:rsidR="00B4235E">
          <w:rPr>
            <w:rFonts w:ascii="Calibri" w:hAnsi="Calibri" w:hint="eastAsia"/>
            <w:lang w:eastAsia="ko-KR"/>
          </w:rPr>
          <w:t>peration</w:t>
        </w:r>
      </w:ins>
      <w:r w:rsidRPr="003C500C">
        <w:rPr>
          <w:rFonts w:ascii="Calibri" w:hAnsi="Calibri"/>
          <w:lang w:eastAsia="ko-KR"/>
        </w:rPr>
        <w:t xml:space="preserve">s. </w:t>
      </w:r>
      <w:del w:id="164" w:author="3" w:date="2025-07-21T11:40:00Z" w16du:dateUtc="2025-07-21T02:40:00Z">
        <w:r w:rsidRPr="003C500C" w:rsidDel="00B4235E">
          <w:rPr>
            <w:rFonts w:ascii="Calibri" w:hAnsi="Calibri"/>
            <w:lang w:eastAsia="ko-KR"/>
          </w:rPr>
          <w:delText xml:space="preserve">As </w:delText>
        </w:r>
      </w:del>
      <w:ins w:id="165" w:author="3" w:date="2025-07-21T11:40:00Z" w16du:dateUtc="2025-07-21T02:40:00Z">
        <w:r w:rsidR="00B4235E">
          <w:rPr>
            <w:rFonts w:ascii="Calibri" w:hAnsi="Calibri" w:hint="eastAsia"/>
            <w:lang w:eastAsia="ko-KR"/>
          </w:rPr>
          <w:t>With</w:t>
        </w:r>
        <w:r w:rsidR="00B4235E" w:rsidRPr="003C500C">
          <w:rPr>
            <w:rFonts w:ascii="Calibri" w:hAnsi="Calibri"/>
            <w:lang w:eastAsia="ko-KR"/>
          </w:rPr>
          <w:t xml:space="preserve"> </w:t>
        </w:r>
      </w:ins>
      <w:r w:rsidRPr="003C500C">
        <w:rPr>
          <w:rFonts w:ascii="Calibri" w:hAnsi="Calibri"/>
          <w:lang w:eastAsia="ko-KR"/>
        </w:rPr>
        <w:t xml:space="preserve">the </w:t>
      </w:r>
      <w:r w:rsidR="00814B59">
        <w:rPr>
          <w:rFonts w:ascii="Calibri" w:hAnsi="Calibri" w:hint="eastAsia"/>
          <w:lang w:eastAsia="ko-KR"/>
        </w:rPr>
        <w:t xml:space="preserve">maritime </w:t>
      </w:r>
      <w:del w:id="166" w:author="3" w:date="2025-07-21T11:40:00Z" w16du:dateUtc="2025-07-21T02:40:00Z">
        <w:r w:rsidRPr="003C500C" w:rsidDel="00B4235E">
          <w:rPr>
            <w:rFonts w:ascii="Calibri" w:hAnsi="Calibri"/>
            <w:lang w:eastAsia="ko-KR"/>
          </w:rPr>
          <w:delText xml:space="preserve">sector </w:delText>
        </w:r>
      </w:del>
      <w:ins w:id="167" w:author="3" w:date="2025-07-21T11:40:00Z" w16du:dateUtc="2025-07-21T02:40:00Z">
        <w:r w:rsidR="00B4235E">
          <w:rPr>
            <w:rFonts w:ascii="Calibri" w:hAnsi="Calibri" w:hint="eastAsia"/>
            <w:lang w:eastAsia="ko-KR"/>
          </w:rPr>
          <w:t>domain</w:t>
        </w:r>
      </w:ins>
      <w:del w:id="168" w:author="3" w:date="2025-07-21T11:40:00Z" w16du:dateUtc="2025-07-21T02:40:00Z">
        <w:r w:rsidRPr="003C500C" w:rsidDel="00B4235E">
          <w:rPr>
            <w:rFonts w:ascii="Calibri" w:hAnsi="Calibri"/>
            <w:lang w:eastAsia="ko-KR"/>
          </w:rPr>
          <w:delText>is</w:delText>
        </w:r>
      </w:del>
      <w:r w:rsidRPr="003C500C">
        <w:rPr>
          <w:rFonts w:ascii="Calibri" w:hAnsi="Calibri"/>
          <w:lang w:eastAsia="ko-KR"/>
        </w:rPr>
        <w:t xml:space="preserve"> expected to integrate with the IMT-2030 (6G) communication system in the 2030s and beyond, </w:t>
      </w:r>
      <w:del w:id="169" w:author="3" w:date="2025-07-21T11:40:00Z" w16du:dateUtc="2025-07-21T02:40:00Z">
        <w:r w:rsidRPr="003C500C" w:rsidDel="00B4235E">
          <w:rPr>
            <w:rFonts w:ascii="Calibri" w:hAnsi="Calibri"/>
            <w:lang w:eastAsia="ko-KR"/>
          </w:rPr>
          <w:delText>significant advancements</w:delText>
        </w:r>
      </w:del>
      <w:ins w:id="170" w:author="3" w:date="2025-07-21T11:41:00Z" w16du:dateUtc="2025-07-21T02:41:00Z">
        <w:r w:rsidR="00B4235E">
          <w:rPr>
            <w:rFonts w:ascii="Calibri" w:hAnsi="Calibri" w:hint="eastAsia"/>
            <w:lang w:eastAsia="ko-KR"/>
          </w:rPr>
          <w:t>substantial improvements</w:t>
        </w:r>
      </w:ins>
      <w:r w:rsidRPr="003C500C">
        <w:rPr>
          <w:rFonts w:ascii="Calibri" w:hAnsi="Calibri"/>
          <w:lang w:eastAsia="ko-KR"/>
        </w:rPr>
        <w:t xml:space="preserve"> in </w:t>
      </w:r>
      <w:ins w:id="171" w:author="3" w:date="2025-07-21T11:41:00Z" w16du:dateUtc="2025-07-21T02:41:00Z">
        <w:r w:rsidR="00B4235E">
          <w:rPr>
            <w:rFonts w:ascii="Calibri" w:hAnsi="Calibri" w:hint="eastAsia"/>
            <w:lang w:eastAsia="ko-KR"/>
          </w:rPr>
          <w:t xml:space="preserve">positioning </w:t>
        </w:r>
      </w:ins>
      <w:r w:rsidRPr="003C500C">
        <w:rPr>
          <w:rFonts w:ascii="Calibri" w:hAnsi="Calibri"/>
          <w:lang w:eastAsia="ko-KR"/>
        </w:rPr>
        <w:t xml:space="preserve">precision, reliability, and resilience are anticipated. </w:t>
      </w:r>
      <w:del w:id="172" w:author="3" w:date="2025-07-21T11:41:00Z" w16du:dateUtc="2025-07-21T02:41:00Z">
        <w:r w:rsidRPr="003C500C" w:rsidDel="00B4235E">
          <w:rPr>
            <w:rFonts w:ascii="Calibri" w:hAnsi="Calibri"/>
            <w:lang w:eastAsia="ko-KR"/>
          </w:rPr>
          <w:delText>The evolution of maritime positioning, driven by IMT-2030, will enable</w:delText>
        </w:r>
      </w:del>
      <w:ins w:id="173" w:author="3" w:date="2025-07-21T11:41:00Z" w16du:dateUtc="2025-07-21T02:41:00Z">
        <w:r w:rsidR="00B4235E">
          <w:rPr>
            <w:rFonts w:ascii="Calibri" w:hAnsi="Calibri" w:hint="eastAsia"/>
            <w:lang w:eastAsia="ko-KR"/>
          </w:rPr>
          <w:t>These advancements are expe</w:t>
        </w:r>
      </w:ins>
      <w:ins w:id="174" w:author="3" w:date="2025-07-21T11:42:00Z" w16du:dateUtc="2025-07-21T02:42:00Z">
        <w:r w:rsidR="00B4235E">
          <w:rPr>
            <w:rFonts w:ascii="Calibri" w:hAnsi="Calibri" w:hint="eastAsia"/>
            <w:lang w:eastAsia="ko-KR"/>
          </w:rPr>
          <w:t>cted to contribute to</w:t>
        </w:r>
      </w:ins>
      <w:r w:rsidRPr="003C500C">
        <w:rPr>
          <w:rFonts w:ascii="Calibri" w:hAnsi="Calibri"/>
          <w:lang w:eastAsia="ko-KR"/>
        </w:rPr>
        <w:t xml:space="preserve"> safer, more efficient, and </w:t>
      </w:r>
      <w:ins w:id="175" w:author="3" w:date="2025-07-21T11:42:00Z" w16du:dateUtc="2025-07-21T02:42:00Z">
        <w:r w:rsidR="00B4235E">
          <w:rPr>
            <w:rFonts w:ascii="Calibri" w:hAnsi="Calibri" w:hint="eastAsia"/>
            <w:lang w:eastAsia="ko-KR"/>
          </w:rPr>
          <w:t xml:space="preserve">more </w:t>
        </w:r>
      </w:ins>
      <w:r w:rsidRPr="003C500C">
        <w:rPr>
          <w:rFonts w:ascii="Calibri" w:hAnsi="Calibri"/>
          <w:lang w:eastAsia="ko-KR"/>
        </w:rPr>
        <w:t xml:space="preserve">sustainable </w:t>
      </w:r>
      <w:r>
        <w:rPr>
          <w:rFonts w:ascii="Calibri" w:hAnsi="Calibri" w:hint="eastAsia"/>
          <w:lang w:eastAsia="ko-KR"/>
        </w:rPr>
        <w:t xml:space="preserve">maritime </w:t>
      </w:r>
      <w:del w:id="176" w:author="3" w:date="2025-07-21T11:42:00Z" w16du:dateUtc="2025-07-21T02:42:00Z">
        <w:r w:rsidRPr="003C500C" w:rsidDel="00B4235E">
          <w:rPr>
            <w:rFonts w:ascii="Calibri" w:hAnsi="Calibri"/>
            <w:lang w:eastAsia="ko-KR"/>
          </w:rPr>
          <w:delText>operations</w:delText>
        </w:r>
      </w:del>
      <w:ins w:id="177" w:author="3" w:date="2025-07-21T11:42:00Z" w16du:dateUtc="2025-07-21T02:42:00Z">
        <w:r w:rsidR="00B4235E">
          <w:rPr>
            <w:rFonts w:ascii="Calibri" w:hAnsi="Calibri" w:hint="eastAsia"/>
            <w:lang w:eastAsia="ko-KR"/>
          </w:rPr>
          <w:t>navigation</w:t>
        </w:r>
      </w:ins>
      <w:r w:rsidRPr="003C500C">
        <w:rPr>
          <w:rFonts w:ascii="Calibri" w:hAnsi="Calibri"/>
          <w:lang w:eastAsia="ko-KR"/>
        </w:rPr>
        <w:t>.</w:t>
      </w:r>
    </w:p>
    <w:p w14:paraId="30A9E47C" w14:textId="198B9147" w:rsidR="002F2F31" w:rsidRDefault="00CB4E3C" w:rsidP="00A81936">
      <w:pPr>
        <w:pStyle w:val="BodyText"/>
        <w:jc w:val="both"/>
        <w:rPr>
          <w:rFonts w:ascii="Calibri" w:hAnsi="Calibri"/>
          <w:lang w:eastAsia="ko-KR"/>
        </w:rPr>
      </w:pPr>
      <w:ins w:id="178" w:author="3" w:date="2025-07-21T11:42:00Z" w16du:dateUtc="2025-07-21T02:42:00Z">
        <w:r>
          <w:rPr>
            <w:rFonts w:ascii="Calibri" w:hAnsi="Calibri" w:hint="eastAsia"/>
            <w:lang w:eastAsia="ko-KR"/>
          </w:rPr>
          <w:t xml:space="preserve">The </w:t>
        </w:r>
      </w:ins>
      <w:r w:rsidR="002D2394">
        <w:rPr>
          <w:rFonts w:ascii="Calibri" w:hAnsi="Calibri" w:hint="eastAsia"/>
          <w:lang w:eastAsia="ko-KR"/>
        </w:rPr>
        <w:t xml:space="preserve">ITU-R envisions </w:t>
      </w:r>
      <w:del w:id="179" w:author="3" w:date="2025-07-21T11:42:00Z" w16du:dateUtc="2025-07-21T02:42:00Z">
        <w:r w:rsidR="002D2394" w:rsidDel="00CB4E3C">
          <w:rPr>
            <w:rFonts w:ascii="Calibri" w:hAnsi="Calibri" w:hint="eastAsia"/>
            <w:lang w:eastAsia="ko-KR"/>
          </w:rPr>
          <w:delText xml:space="preserve">significant </w:delText>
        </w:r>
      </w:del>
      <w:ins w:id="180" w:author="3" w:date="2025-07-21T11:42:00Z" w16du:dateUtc="2025-07-21T02:42:00Z">
        <w:r>
          <w:rPr>
            <w:rFonts w:ascii="Calibri" w:hAnsi="Calibri" w:hint="eastAsia"/>
            <w:lang w:eastAsia="ko-KR"/>
          </w:rPr>
          <w:t xml:space="preserve">considerable </w:t>
        </w:r>
      </w:ins>
      <w:r w:rsidR="002D2394">
        <w:rPr>
          <w:rFonts w:ascii="Calibri" w:hAnsi="Calibri" w:hint="eastAsia"/>
          <w:lang w:eastAsia="ko-KR"/>
        </w:rPr>
        <w:t xml:space="preserve">enhancements in positioning </w:t>
      </w:r>
      <w:del w:id="181" w:author="3" w:date="2025-07-21T11:43:00Z" w16du:dateUtc="2025-07-21T02:43:00Z">
        <w:r w:rsidR="002D2394" w:rsidDel="00CB4E3C">
          <w:rPr>
            <w:rFonts w:ascii="Calibri" w:hAnsi="Calibri" w:hint="eastAsia"/>
            <w:lang w:eastAsia="ko-KR"/>
          </w:rPr>
          <w:delText>capabilities.</w:delText>
        </w:r>
      </w:del>
      <w:ins w:id="182" w:author="3" w:date="2025-07-21T11:43:00Z" w16du:dateUtc="2025-07-21T02:43:00Z">
        <w:r>
          <w:rPr>
            <w:rFonts w:ascii="Calibri" w:hAnsi="Calibri" w:hint="eastAsia"/>
            <w:lang w:eastAsia="ko-KR"/>
          </w:rPr>
          <w:t>performance as part of</w:t>
        </w:r>
      </w:ins>
      <w:r w:rsidR="002D2394">
        <w:rPr>
          <w:rFonts w:ascii="Calibri" w:hAnsi="Calibri" w:hint="eastAsia"/>
          <w:lang w:eastAsia="ko-KR"/>
        </w:rPr>
        <w:t xml:space="preserve"> </w:t>
      </w:r>
      <w:del w:id="183" w:author="3" w:date="2025-07-21T11:43:00Z" w16du:dateUtc="2025-07-21T02:43:00Z">
        <w:r w:rsidR="002F2F31" w:rsidDel="00CB4E3C">
          <w:rPr>
            <w:rFonts w:ascii="Calibri" w:hAnsi="Calibri" w:hint="eastAsia"/>
            <w:lang w:eastAsia="ko-KR"/>
          </w:rPr>
          <w:delText xml:space="preserve">The </w:delText>
        </w:r>
      </w:del>
      <w:ins w:id="184" w:author="3" w:date="2025-07-21T11:43:00Z" w16du:dateUtc="2025-07-21T02:43:00Z">
        <w:r>
          <w:rPr>
            <w:rFonts w:ascii="Calibri" w:hAnsi="Calibri" w:hint="eastAsia"/>
            <w:lang w:eastAsia="ko-KR"/>
          </w:rPr>
          <w:t xml:space="preserve">the </w:t>
        </w:r>
      </w:ins>
      <w:r w:rsidR="002F2F31">
        <w:rPr>
          <w:rFonts w:ascii="Calibri" w:hAnsi="Calibri" w:hint="eastAsia"/>
          <w:lang w:eastAsia="ko-KR"/>
        </w:rPr>
        <w:t>IMT-2030 framework</w:t>
      </w:r>
      <w:ins w:id="185" w:author="3" w:date="2025-07-21T11:43:00Z" w16du:dateUtc="2025-07-21T02:43:00Z">
        <w:r>
          <w:rPr>
            <w:rFonts w:ascii="Calibri" w:hAnsi="Calibri" w:hint="eastAsia"/>
            <w:lang w:eastAsia="ko-KR"/>
          </w:rPr>
          <w:t xml:space="preserve">. Specifically, it </w:t>
        </w:r>
      </w:ins>
      <w:del w:id="186" w:author="3" w:date="2025-07-21T11:43:00Z" w16du:dateUtc="2025-07-21T02:43:00Z">
        <w:r w:rsidR="002F2F31" w:rsidDel="00CB4E3C">
          <w:rPr>
            <w:rFonts w:ascii="Calibri" w:hAnsi="Calibri" w:hint="eastAsia"/>
            <w:lang w:eastAsia="ko-KR"/>
          </w:rPr>
          <w:delText xml:space="preserve"> </w:delText>
        </w:r>
        <w:r w:rsidR="002D2394" w:rsidDel="00CB4E3C">
          <w:rPr>
            <w:rFonts w:ascii="Calibri" w:hAnsi="Calibri" w:hint="eastAsia"/>
            <w:lang w:eastAsia="ko-KR"/>
          </w:rPr>
          <w:delText xml:space="preserve">proposes a </w:delText>
        </w:r>
      </w:del>
      <w:r w:rsidR="002D2394">
        <w:rPr>
          <w:rFonts w:ascii="Calibri" w:hAnsi="Calibri" w:hint="eastAsia"/>
          <w:lang w:eastAsia="ko-KR"/>
        </w:rPr>
        <w:t>target</w:t>
      </w:r>
      <w:ins w:id="187" w:author="3" w:date="2025-07-21T11:43:00Z" w16du:dateUtc="2025-07-21T02:43:00Z">
        <w:r>
          <w:rPr>
            <w:rFonts w:ascii="Calibri" w:hAnsi="Calibri" w:hint="eastAsia"/>
            <w:lang w:eastAsia="ko-KR"/>
          </w:rPr>
          <w:t>s</w:t>
        </w:r>
      </w:ins>
      <w:r w:rsidR="002D2394">
        <w:rPr>
          <w:rFonts w:ascii="Calibri" w:hAnsi="Calibri" w:hint="eastAsia"/>
          <w:lang w:eastAsia="ko-KR"/>
        </w:rPr>
        <w:t xml:space="preserve"> </w:t>
      </w:r>
      <w:r w:rsidR="002F2F31">
        <w:rPr>
          <w:rFonts w:ascii="Calibri" w:hAnsi="Calibri" w:hint="eastAsia"/>
          <w:lang w:eastAsia="ko-KR"/>
        </w:rPr>
        <w:t xml:space="preserve">positioning </w:t>
      </w:r>
      <w:r w:rsidR="002D2394">
        <w:rPr>
          <w:rFonts w:ascii="Calibri" w:hAnsi="Calibri" w:hint="eastAsia"/>
          <w:lang w:eastAsia="ko-KR"/>
        </w:rPr>
        <w:t xml:space="preserve">accuracy </w:t>
      </w:r>
      <w:del w:id="188" w:author="3" w:date="2025-07-21T11:43:00Z" w16du:dateUtc="2025-07-21T02:43:00Z">
        <w:r w:rsidR="002D2394" w:rsidDel="00CB4E3C">
          <w:rPr>
            <w:rFonts w:ascii="Calibri" w:hAnsi="Calibri" w:hint="eastAsia"/>
            <w:lang w:eastAsia="ko-KR"/>
          </w:rPr>
          <w:delText>ranging from</w:delText>
        </w:r>
      </w:del>
      <w:ins w:id="189" w:author="3" w:date="2025-07-21T11:43:00Z" w16du:dateUtc="2025-07-21T02:43:00Z">
        <w:r>
          <w:rPr>
            <w:rFonts w:ascii="Calibri" w:hAnsi="Calibri" w:hint="eastAsia"/>
            <w:lang w:eastAsia="ko-KR"/>
          </w:rPr>
          <w:t>in the range of</w:t>
        </w:r>
      </w:ins>
      <w:r w:rsidR="002D2394">
        <w:rPr>
          <w:rFonts w:ascii="Calibri" w:hAnsi="Calibri" w:hint="eastAsia"/>
          <w:lang w:eastAsia="ko-KR"/>
        </w:rPr>
        <w:t xml:space="preserve"> 1 to </w:t>
      </w:r>
      <w:r w:rsidR="002D2394">
        <w:rPr>
          <w:rFonts w:ascii="Calibri" w:hAnsi="Calibri" w:hint="eastAsia"/>
          <w:lang w:eastAsia="ko-KR"/>
        </w:rPr>
        <w:lastRenderedPageBreak/>
        <w:t xml:space="preserve">10 </w:t>
      </w:r>
      <w:r w:rsidR="002D2394">
        <w:rPr>
          <w:rFonts w:ascii="Calibri" w:hAnsi="Calibri"/>
          <w:lang w:eastAsia="ko-KR"/>
        </w:rPr>
        <w:t>centimetres</w:t>
      </w:r>
      <w:r w:rsidR="002D2394">
        <w:rPr>
          <w:rFonts w:ascii="Calibri" w:hAnsi="Calibri" w:hint="eastAsia"/>
          <w:lang w:eastAsia="ko-KR"/>
        </w:rPr>
        <w:t xml:space="preserve">, </w:t>
      </w:r>
      <w:del w:id="190" w:author="3" w:date="2025-07-21T11:44:00Z" w16du:dateUtc="2025-07-21T02:44:00Z">
        <w:r w:rsidR="002D2394" w:rsidDel="00CB4E3C">
          <w:rPr>
            <w:rFonts w:ascii="Calibri" w:hAnsi="Calibri" w:hint="eastAsia"/>
            <w:lang w:eastAsia="ko-KR"/>
          </w:rPr>
          <w:delText>aiming to</w:delText>
        </w:r>
      </w:del>
      <w:ins w:id="191" w:author="3" w:date="2025-07-21T11:44:00Z" w16du:dateUtc="2025-07-21T02:44:00Z">
        <w:r>
          <w:rPr>
            <w:rFonts w:ascii="Calibri" w:hAnsi="Calibri" w:hint="eastAsia"/>
            <w:lang w:eastAsia="ko-KR"/>
          </w:rPr>
          <w:t>aimed at</w:t>
        </w:r>
      </w:ins>
      <w:r w:rsidR="002D2394">
        <w:rPr>
          <w:rFonts w:ascii="Calibri" w:hAnsi="Calibri" w:hint="eastAsia"/>
          <w:lang w:eastAsia="ko-KR"/>
        </w:rPr>
        <w:t xml:space="preserve"> support</w:t>
      </w:r>
      <w:ins w:id="192" w:author="3" w:date="2025-07-21T11:44:00Z" w16du:dateUtc="2025-07-21T02:44:00Z">
        <w:r>
          <w:rPr>
            <w:rFonts w:ascii="Calibri" w:hAnsi="Calibri" w:hint="eastAsia"/>
            <w:lang w:eastAsia="ko-KR"/>
          </w:rPr>
          <w:t>ing</w:t>
        </w:r>
      </w:ins>
      <w:r w:rsidR="002D2394">
        <w:rPr>
          <w:rFonts w:ascii="Calibri" w:hAnsi="Calibri" w:hint="eastAsia"/>
          <w:lang w:eastAsia="ko-KR"/>
        </w:rPr>
        <w:t xml:space="preserve"> emerging </w:t>
      </w:r>
      <w:del w:id="193" w:author="3" w:date="2025-07-21T11:44:00Z" w16du:dateUtc="2025-07-21T02:44:00Z">
        <w:r w:rsidR="002D2394" w:rsidDel="00CB4E3C">
          <w:rPr>
            <w:rFonts w:ascii="Calibri" w:hAnsi="Calibri" w:hint="eastAsia"/>
            <w:lang w:eastAsia="ko-KR"/>
          </w:rPr>
          <w:delText xml:space="preserve">applications </w:delText>
        </w:r>
      </w:del>
      <w:ins w:id="194" w:author="3" w:date="2025-07-21T11:44:00Z" w16du:dateUtc="2025-07-21T02:44:00Z">
        <w:r>
          <w:rPr>
            <w:rFonts w:ascii="Calibri" w:hAnsi="Calibri" w:hint="eastAsia"/>
            <w:lang w:eastAsia="ko-KR"/>
          </w:rPr>
          <w:t xml:space="preserve">use cases </w:t>
        </w:r>
      </w:ins>
      <w:r w:rsidR="002D2394">
        <w:rPr>
          <w:rFonts w:ascii="Calibri" w:hAnsi="Calibri" w:hint="eastAsia"/>
          <w:lang w:eastAsia="ko-KR"/>
        </w:rPr>
        <w:t>that demand high precision</w:t>
      </w:r>
      <w:ins w:id="195" w:author="3" w:date="2025-07-21T11:44:00Z" w16du:dateUtc="2025-07-21T02:44:00Z">
        <w:r>
          <w:rPr>
            <w:rFonts w:ascii="Calibri" w:hAnsi="Calibri" w:hint="eastAsia"/>
            <w:lang w:eastAsia="ko-KR"/>
          </w:rPr>
          <w:t xml:space="preserve">, such as </w:t>
        </w:r>
      </w:ins>
      <w:del w:id="196" w:author="3" w:date="2025-07-21T11:44:00Z" w16du:dateUtc="2025-07-21T02:44:00Z">
        <w:r w:rsidR="002D2394" w:rsidDel="00CB4E3C">
          <w:rPr>
            <w:rFonts w:ascii="Calibri" w:hAnsi="Calibri" w:hint="eastAsia"/>
            <w:lang w:eastAsia="ko-KR"/>
          </w:rPr>
          <w:delText xml:space="preserve"> inclu</w:delText>
        </w:r>
      </w:del>
      <w:del w:id="197" w:author="3" w:date="2025-07-21T11:45:00Z" w16du:dateUtc="2025-07-21T02:45:00Z">
        <w:r w:rsidR="002D2394" w:rsidDel="00CB4E3C">
          <w:rPr>
            <w:rFonts w:ascii="Calibri" w:hAnsi="Calibri" w:hint="eastAsia"/>
            <w:lang w:eastAsia="ko-KR"/>
          </w:rPr>
          <w:delText xml:space="preserve">ding </w:delText>
        </w:r>
      </w:del>
      <w:r w:rsidR="002D2394">
        <w:rPr>
          <w:rFonts w:ascii="Calibri" w:hAnsi="Calibri" w:hint="eastAsia"/>
          <w:lang w:eastAsia="ko-KR"/>
        </w:rPr>
        <w:t>autonomous transportation, advanced robotics, and immersive augmented</w:t>
      </w:r>
      <w:ins w:id="198" w:author="3" w:date="2025-07-21T11:45:00Z" w16du:dateUtc="2025-07-21T02:45:00Z">
        <w:r>
          <w:rPr>
            <w:rFonts w:ascii="Calibri" w:hAnsi="Calibri" w:hint="eastAsia"/>
            <w:lang w:eastAsia="ko-KR"/>
          </w:rPr>
          <w:t xml:space="preserve"> or </w:t>
        </w:r>
      </w:ins>
      <w:ins w:id="199" w:author="3" w:date="2025-07-21T11:55:00Z" w16du:dateUtc="2025-07-21T02:55:00Z">
        <w:r w:rsidR="005B2EB0">
          <w:rPr>
            <w:rFonts w:ascii="Calibri" w:hAnsi="Calibri"/>
            <w:lang w:eastAsia="ko-KR"/>
          </w:rPr>
          <w:t>virtual</w:t>
        </w:r>
      </w:ins>
      <w:r w:rsidR="002D2394">
        <w:rPr>
          <w:rFonts w:ascii="Calibri" w:hAnsi="Calibri" w:hint="eastAsia"/>
          <w:lang w:eastAsia="ko-KR"/>
        </w:rPr>
        <w:t xml:space="preserve"> reality</w:t>
      </w:r>
      <w:del w:id="200" w:author="3" w:date="2025-07-21T11:45:00Z" w16du:dateUtc="2025-07-21T02:45:00Z">
        <w:r w:rsidR="002D2394" w:rsidDel="00CB4E3C">
          <w:rPr>
            <w:rFonts w:ascii="Calibri" w:hAnsi="Calibri" w:hint="eastAsia"/>
            <w:lang w:eastAsia="ko-KR"/>
          </w:rPr>
          <w:delText xml:space="preserve"> experiences</w:delText>
        </w:r>
      </w:del>
      <w:r w:rsidR="002D2394">
        <w:rPr>
          <w:rFonts w:ascii="Calibri" w:hAnsi="Calibri" w:hint="eastAsia"/>
          <w:lang w:eastAsia="ko-KR"/>
        </w:rPr>
        <w:t xml:space="preserve">. </w:t>
      </w:r>
      <w:del w:id="201" w:author="3" w:date="2025-07-21T11:45:00Z" w16du:dateUtc="2025-07-21T02:45:00Z">
        <w:r w:rsidR="002D2394" w:rsidDel="00CB4E3C">
          <w:rPr>
            <w:rFonts w:ascii="Calibri" w:hAnsi="Calibri" w:hint="eastAsia"/>
            <w:lang w:eastAsia="ko-KR"/>
          </w:rPr>
          <w:delText>The ITU-R continues to refine the positioning requirement to align with technological advancements and the evolving needs of various industries</w:delText>
        </w:r>
      </w:del>
      <w:ins w:id="202" w:author="3" w:date="2025-07-21T11:45:00Z" w16du:dateUtc="2025-07-21T02:45:00Z">
        <w:r>
          <w:rPr>
            <w:rFonts w:ascii="Calibri" w:hAnsi="Calibri" w:hint="eastAsia"/>
            <w:lang w:eastAsia="ko-KR"/>
          </w:rPr>
          <w:t>These requirements continue</w:t>
        </w:r>
      </w:ins>
      <w:ins w:id="203" w:author="3" w:date="2025-07-21T11:46:00Z" w16du:dateUtc="2025-07-21T02:46:00Z">
        <w:r>
          <w:rPr>
            <w:rFonts w:ascii="Calibri" w:hAnsi="Calibri" w:hint="eastAsia"/>
            <w:lang w:eastAsia="ko-KR"/>
          </w:rPr>
          <w:t xml:space="preserve"> to evolve in alignment with ongoing technological advancements and the cross-sectoral needs of various industries</w:t>
        </w:r>
      </w:ins>
      <w:r w:rsidR="002D2394">
        <w:rPr>
          <w:rFonts w:ascii="Calibri" w:hAnsi="Calibri" w:hint="eastAsia"/>
          <w:lang w:eastAsia="ko-KR"/>
        </w:rPr>
        <w:t>.</w:t>
      </w:r>
    </w:p>
    <w:p w14:paraId="1CC69E9E" w14:textId="71612580" w:rsidR="002F2F31" w:rsidDel="00CB4E3C" w:rsidRDefault="00CB4E3C" w:rsidP="00CB4E3C">
      <w:pPr>
        <w:pStyle w:val="BodyText"/>
        <w:jc w:val="both"/>
        <w:rPr>
          <w:del w:id="204" w:author="3" w:date="2025-07-21T11:51:00Z" w16du:dateUtc="2025-07-21T02:51:00Z"/>
          <w:rFonts w:ascii="Calibri" w:hAnsi="Calibri"/>
          <w:lang w:eastAsia="ko-KR"/>
        </w:rPr>
      </w:pPr>
      <w:ins w:id="205" w:author="3" w:date="2025-07-21T11:46:00Z" w16du:dateUtc="2025-07-21T02:46:00Z">
        <w:r>
          <w:rPr>
            <w:rFonts w:ascii="Calibri" w:hAnsi="Calibri" w:hint="eastAsia"/>
            <w:lang w:eastAsia="ko-KR"/>
          </w:rPr>
          <w:t xml:space="preserve">In parallel, the </w:t>
        </w:r>
      </w:ins>
      <w:r w:rsidR="00A10965">
        <w:rPr>
          <w:rFonts w:ascii="Calibri" w:hAnsi="Calibri" w:hint="eastAsia"/>
          <w:lang w:eastAsia="ko-KR"/>
        </w:rPr>
        <w:t xml:space="preserve">3GPP is </w:t>
      </w:r>
      <w:ins w:id="206" w:author="3" w:date="2025-07-21T11:46:00Z" w16du:dateUtc="2025-07-21T02:46:00Z">
        <w:r>
          <w:rPr>
            <w:rFonts w:ascii="Calibri" w:hAnsi="Calibri" w:hint="eastAsia"/>
            <w:lang w:eastAsia="ko-KR"/>
          </w:rPr>
          <w:t xml:space="preserve">actively working on the definition of </w:t>
        </w:r>
      </w:ins>
      <w:del w:id="207" w:author="3" w:date="2025-07-21T11:47:00Z" w16du:dateUtc="2025-07-21T02:47:00Z">
        <w:r w:rsidR="00A10965" w:rsidDel="00CB4E3C">
          <w:rPr>
            <w:rFonts w:ascii="Calibri" w:hAnsi="Calibri" w:hint="eastAsia"/>
            <w:lang w:eastAsia="ko-KR"/>
          </w:rPr>
          <w:delText xml:space="preserve">in the process of defining </w:delText>
        </w:r>
      </w:del>
      <w:r w:rsidR="00A10965">
        <w:rPr>
          <w:rFonts w:ascii="Calibri" w:hAnsi="Calibri" w:hint="eastAsia"/>
          <w:lang w:eastAsia="ko-KR"/>
        </w:rPr>
        <w:t>positioning requirements for 6G</w:t>
      </w:r>
      <w:ins w:id="208" w:author="3" w:date="2025-07-21T11:47:00Z" w16du:dateUtc="2025-07-21T02:47:00Z">
        <w:r>
          <w:rPr>
            <w:rFonts w:ascii="Calibri" w:hAnsi="Calibri" w:hint="eastAsia"/>
            <w:lang w:eastAsia="ko-KR"/>
          </w:rPr>
          <w:t>.</w:t>
        </w:r>
      </w:ins>
      <w:del w:id="209" w:author="3" w:date="2025-07-21T11:47:00Z" w16du:dateUtc="2025-07-21T02:47:00Z">
        <w:r w:rsidR="00A10965" w:rsidDel="00CB4E3C">
          <w:rPr>
            <w:rFonts w:ascii="Calibri" w:hAnsi="Calibri" w:hint="eastAsia"/>
            <w:lang w:eastAsia="ko-KR"/>
          </w:rPr>
          <w:delText>,</w:delText>
        </w:r>
      </w:del>
      <w:r w:rsidR="00A10965">
        <w:rPr>
          <w:rFonts w:ascii="Calibri" w:hAnsi="Calibri" w:hint="eastAsia"/>
          <w:lang w:eastAsia="ko-KR"/>
        </w:rPr>
        <w:t xml:space="preserve"> </w:t>
      </w:r>
      <w:del w:id="210" w:author="3" w:date="2025-07-21T11:47:00Z" w16du:dateUtc="2025-07-21T02:47:00Z">
        <w:r w:rsidR="00A10965" w:rsidDel="00CB4E3C">
          <w:rPr>
            <w:rFonts w:ascii="Calibri" w:hAnsi="Calibri" w:hint="eastAsia"/>
            <w:lang w:eastAsia="ko-KR"/>
          </w:rPr>
          <w:delText xml:space="preserve">with </w:delText>
        </w:r>
      </w:del>
      <w:ins w:id="211" w:author="3" w:date="2025-07-21T11:47:00Z" w16du:dateUtc="2025-07-21T02:47:00Z">
        <w:r>
          <w:rPr>
            <w:rFonts w:ascii="Calibri" w:hAnsi="Calibri" w:hint="eastAsia"/>
            <w:lang w:eastAsia="ko-KR"/>
          </w:rPr>
          <w:t xml:space="preserve">Through </w:t>
        </w:r>
      </w:ins>
      <w:r w:rsidR="00A10965">
        <w:rPr>
          <w:rFonts w:ascii="Calibri" w:hAnsi="Calibri" w:hint="eastAsia"/>
          <w:lang w:eastAsia="ko-KR"/>
        </w:rPr>
        <w:t>ongoing studies</w:t>
      </w:r>
      <w:r w:rsidR="00BD48F9">
        <w:rPr>
          <w:rFonts w:ascii="Calibri" w:hAnsi="Calibri" w:hint="eastAsia"/>
          <w:lang w:eastAsia="ko-KR"/>
        </w:rPr>
        <w:t xml:space="preserve"> and </w:t>
      </w:r>
      <w:ins w:id="212" w:author="3" w:date="2025-07-21T11:47:00Z" w16du:dateUtc="2025-07-21T02:47:00Z">
        <w:r>
          <w:rPr>
            <w:rFonts w:ascii="Calibri" w:hAnsi="Calibri" w:hint="eastAsia"/>
            <w:lang w:eastAsia="ko-KR"/>
          </w:rPr>
          <w:t>technical evaluations, the objective is to</w:t>
        </w:r>
      </w:ins>
      <w:del w:id="213" w:author="3" w:date="2025-07-21T11:48:00Z" w16du:dateUtc="2025-07-21T02:48:00Z">
        <w:r w:rsidR="00BD48F9" w:rsidDel="00CB4E3C">
          <w:rPr>
            <w:rFonts w:ascii="Calibri" w:hAnsi="Calibri" w:hint="eastAsia"/>
            <w:lang w:eastAsia="ko-KR"/>
          </w:rPr>
          <w:delText>researches</w:delText>
        </w:r>
        <w:r w:rsidR="00A10965" w:rsidDel="00CB4E3C">
          <w:rPr>
            <w:rFonts w:ascii="Calibri" w:hAnsi="Calibri" w:hint="eastAsia"/>
            <w:lang w:eastAsia="ko-KR"/>
          </w:rPr>
          <w:delText xml:space="preserve"> aimed at developing the technical</w:delText>
        </w:r>
      </w:del>
      <w:ins w:id="214" w:author="3" w:date="2025-07-21T11:48:00Z" w16du:dateUtc="2025-07-21T02:48:00Z">
        <w:r>
          <w:rPr>
            <w:rFonts w:ascii="Calibri" w:hAnsi="Calibri" w:hint="eastAsia"/>
            <w:lang w:eastAsia="ko-KR"/>
          </w:rPr>
          <w:t xml:space="preserve"> detailed</w:t>
        </w:r>
      </w:ins>
      <w:r w:rsidR="00A10965">
        <w:rPr>
          <w:rFonts w:ascii="Calibri" w:hAnsi="Calibri" w:hint="eastAsia"/>
          <w:lang w:eastAsia="ko-KR"/>
        </w:rPr>
        <w:t xml:space="preserve"> specifications</w:t>
      </w:r>
      <w:ins w:id="215" w:author="3" w:date="2025-07-21T11:48:00Z" w16du:dateUtc="2025-07-21T02:48:00Z">
        <w:r>
          <w:rPr>
            <w:rFonts w:ascii="Calibri" w:hAnsi="Calibri" w:hint="eastAsia"/>
            <w:lang w:eastAsia="ko-KR"/>
          </w:rPr>
          <w:t xml:space="preserve"> that can support dive</w:t>
        </w:r>
      </w:ins>
      <w:ins w:id="216" w:author="3" w:date="2025-07-21T11:49:00Z" w16du:dateUtc="2025-07-21T02:49:00Z">
        <w:r>
          <w:rPr>
            <w:rFonts w:ascii="Calibri" w:hAnsi="Calibri" w:hint="eastAsia"/>
            <w:lang w:eastAsia="ko-KR"/>
          </w:rPr>
          <w:t>rse application scenarios</w:t>
        </w:r>
      </w:ins>
      <w:del w:id="217" w:author="3" w:date="2025-07-21T11:49:00Z" w16du:dateUtc="2025-07-21T02:49:00Z">
        <w:r w:rsidR="00A10965" w:rsidDel="00CB4E3C">
          <w:rPr>
            <w:rFonts w:ascii="Calibri" w:hAnsi="Calibri" w:hint="eastAsia"/>
            <w:lang w:eastAsia="ko-KR"/>
          </w:rPr>
          <w:delText xml:space="preserve"> necessary to support 6G applications.</w:delText>
        </w:r>
      </w:del>
      <w:ins w:id="218" w:author="3" w:date="2025-07-21T11:49:00Z" w16du:dateUtc="2025-07-21T02:49:00Z">
        <w:r>
          <w:rPr>
            <w:rFonts w:ascii="Calibri" w:hAnsi="Calibri" w:hint="eastAsia"/>
            <w:lang w:eastAsia="ko-KR"/>
          </w:rPr>
          <w:t xml:space="preserve"> </w:t>
        </w:r>
        <w:r>
          <w:rPr>
            <w:rFonts w:ascii="Calibri" w:hAnsi="Calibri"/>
            <w:lang w:eastAsia="ko-KR"/>
          </w:rPr>
          <w:t>–</w:t>
        </w:r>
        <w:r>
          <w:rPr>
            <w:rFonts w:ascii="Calibri" w:hAnsi="Calibri" w:hint="eastAsia"/>
            <w:lang w:eastAsia="ko-KR"/>
          </w:rPr>
          <w:t xml:space="preserve"> including safety-critical and industria</w:t>
        </w:r>
      </w:ins>
      <w:ins w:id="219" w:author="3" w:date="2025-07-21T11:50:00Z" w16du:dateUtc="2025-07-21T02:50:00Z">
        <w:r>
          <w:rPr>
            <w:rFonts w:ascii="Calibri" w:hAnsi="Calibri" w:hint="eastAsia"/>
            <w:lang w:eastAsia="ko-KR"/>
          </w:rPr>
          <w:t xml:space="preserve">l use cases. </w:t>
        </w:r>
      </w:ins>
      <w:r w:rsidR="00A10965">
        <w:rPr>
          <w:rFonts w:ascii="Calibri" w:hAnsi="Calibri" w:hint="eastAsia"/>
          <w:lang w:eastAsia="ko-KR"/>
        </w:rPr>
        <w:t xml:space="preserve"> As these </w:t>
      </w:r>
      <w:ins w:id="220" w:author="3" w:date="2025-07-21T11:50:00Z" w16du:dateUtc="2025-07-21T02:50:00Z">
        <w:r>
          <w:rPr>
            <w:rFonts w:ascii="Calibri" w:hAnsi="Calibri" w:hint="eastAsia"/>
            <w:lang w:eastAsia="ko-KR"/>
          </w:rPr>
          <w:t xml:space="preserve">standardization </w:t>
        </w:r>
      </w:ins>
      <w:r w:rsidR="00A10965">
        <w:rPr>
          <w:rFonts w:ascii="Calibri" w:hAnsi="Calibri" w:hint="eastAsia"/>
          <w:lang w:eastAsia="ko-KR"/>
        </w:rPr>
        <w:t xml:space="preserve">efforts </w:t>
      </w:r>
      <w:ins w:id="221" w:author="3" w:date="2025-07-21T11:50:00Z" w16du:dateUtc="2025-07-21T02:50:00Z">
        <w:r>
          <w:rPr>
            <w:rFonts w:ascii="Calibri" w:hAnsi="Calibri" w:hint="eastAsia"/>
            <w:lang w:eastAsia="ko-KR"/>
          </w:rPr>
          <w:t xml:space="preserve">mature, </w:t>
        </w:r>
      </w:ins>
      <w:del w:id="222" w:author="3" w:date="2025-07-21T11:50:00Z" w16du:dateUtc="2025-07-21T02:50:00Z">
        <w:r w:rsidR="00A10965" w:rsidDel="00CB4E3C">
          <w:rPr>
            <w:rFonts w:ascii="Calibri" w:hAnsi="Calibri" w:hint="eastAsia"/>
            <w:lang w:eastAsia="ko-KR"/>
          </w:rPr>
          <w:delText>progress, more detailed specifications will emerge, guiding the development of 6G positioning capabilities depending on use cases in various industries.</w:delText>
        </w:r>
      </w:del>
      <w:ins w:id="223" w:author="3" w:date="2025-07-21T11:50:00Z" w16du:dateUtc="2025-07-21T02:50:00Z">
        <w:r>
          <w:rPr>
            <w:rFonts w:ascii="Calibri" w:hAnsi="Calibri" w:hint="eastAsia"/>
            <w:lang w:eastAsia="ko-KR"/>
          </w:rPr>
          <w:t>more concrete</w:t>
        </w:r>
      </w:ins>
      <w:ins w:id="224" w:author="3" w:date="2025-07-21T11:51:00Z" w16du:dateUtc="2025-07-21T02:51:00Z">
        <w:r>
          <w:rPr>
            <w:rFonts w:ascii="Calibri" w:hAnsi="Calibri" w:hint="eastAsia"/>
            <w:lang w:eastAsia="ko-KR"/>
          </w:rPr>
          <w:t xml:space="preserve"> performance benchmarks will guide the development and implementation of positioning capabilities in future 6G systems, including their potential use in maritime contexts.</w:t>
        </w:r>
      </w:ins>
    </w:p>
    <w:p w14:paraId="41FA70DC" w14:textId="1176F352" w:rsidR="00BD48F9" w:rsidRPr="00A81936" w:rsidRDefault="00D765AB" w:rsidP="00967AEC">
      <w:pPr>
        <w:pStyle w:val="BodyText"/>
        <w:jc w:val="both"/>
        <w:rPr>
          <w:i/>
          <w:iCs/>
          <w:color w:val="0070C0"/>
          <w:lang w:eastAsia="ko-KR"/>
        </w:rPr>
      </w:pPr>
      <w:del w:id="225" w:author="3" w:date="2025-07-21T11:51:00Z" w16du:dateUtc="2025-07-21T02:51:00Z">
        <w:r w:rsidRPr="007272F2" w:rsidDel="00CB4E3C">
          <w:rPr>
            <w:i/>
            <w:iCs/>
            <w:color w:val="0070C0"/>
          </w:rPr>
          <w:delText>Editor’s note:</w:delText>
        </w:r>
        <w:r w:rsidDel="00CB4E3C">
          <w:rPr>
            <w:rFonts w:hint="eastAsia"/>
            <w:i/>
            <w:iCs/>
            <w:color w:val="0070C0"/>
            <w:lang w:eastAsia="ko-KR"/>
          </w:rPr>
          <w:delText xml:space="preserve"> Additional texts</w:delText>
        </w:r>
        <w:r w:rsidR="008C7172" w:rsidDel="00CB4E3C">
          <w:rPr>
            <w:rFonts w:hint="eastAsia"/>
            <w:i/>
            <w:iCs/>
            <w:color w:val="0070C0"/>
            <w:lang w:eastAsia="ko-KR"/>
          </w:rPr>
          <w:delText xml:space="preserve"> may be</w:delText>
        </w:r>
        <w:r w:rsidDel="00CB4E3C">
          <w:rPr>
            <w:rFonts w:hint="eastAsia"/>
            <w:i/>
            <w:iCs/>
            <w:color w:val="0070C0"/>
            <w:lang w:eastAsia="ko-KR"/>
          </w:rPr>
          <w:delText xml:space="preserve"> to be added </w:delText>
        </w:r>
        <w:r w:rsidR="008C7172" w:rsidDel="00CB4E3C">
          <w:rPr>
            <w:rFonts w:hint="eastAsia"/>
            <w:i/>
            <w:iCs/>
            <w:color w:val="0070C0"/>
            <w:lang w:eastAsia="ko-KR"/>
          </w:rPr>
          <w:delText xml:space="preserve">or texts given in the paragraph above may be to be revised </w:delText>
        </w:r>
        <w:r w:rsidDel="00CB4E3C">
          <w:rPr>
            <w:rFonts w:hint="eastAsia"/>
            <w:i/>
            <w:iCs/>
            <w:color w:val="0070C0"/>
            <w:lang w:eastAsia="ko-KR"/>
          </w:rPr>
          <w:delText xml:space="preserve">once Stage 1 service </w:delText>
        </w:r>
        <w:r w:rsidDel="00CB4E3C">
          <w:rPr>
            <w:i/>
            <w:iCs/>
            <w:color w:val="0070C0"/>
            <w:lang w:eastAsia="ko-KR"/>
          </w:rPr>
          <w:delText>requirement</w:delText>
        </w:r>
        <w:r w:rsidDel="00CB4E3C">
          <w:rPr>
            <w:rFonts w:hint="eastAsia"/>
            <w:i/>
            <w:iCs/>
            <w:color w:val="0070C0"/>
            <w:lang w:eastAsia="ko-KR"/>
          </w:rPr>
          <w:delText xml:space="preserve"> on positioning for 6G is specified in 3GPP technical specification.</w:delText>
        </w:r>
      </w:del>
    </w:p>
    <w:p w14:paraId="11864697" w14:textId="0C3E0662" w:rsidR="00ED6268" w:rsidRPr="008F08C5" w:rsidDel="00AC14DC" w:rsidRDefault="00ED6268" w:rsidP="00ED6268">
      <w:pPr>
        <w:pStyle w:val="BodyText"/>
        <w:jc w:val="both"/>
        <w:rPr>
          <w:del w:id="226" w:author="3" w:date="2025-07-21T11:52:00Z" w16du:dateUtc="2025-07-21T02:52:00Z"/>
          <w:rFonts w:ascii="Calibri" w:hAnsi="Calibri"/>
          <w:color w:val="000000" w:themeColor="text1"/>
          <w:lang w:eastAsia="ko-KR"/>
        </w:rPr>
      </w:pPr>
      <w:del w:id="227" w:author="3" w:date="2025-07-21T11:52:00Z" w16du:dateUtc="2025-07-21T02:52:00Z">
        <w:r w:rsidRPr="008F08C5" w:rsidDel="00AC14DC">
          <w:rPr>
            <w:rFonts w:ascii="Calibri" w:hAnsi="Calibri"/>
            <w:color w:val="000000" w:themeColor="text1"/>
            <w:lang w:eastAsia="ko-KR"/>
          </w:rPr>
          <w:delText>The IALA positioning requirements currently employed in the maritime sector are as follows.</w:delText>
        </w:r>
      </w:del>
    </w:p>
    <w:p w14:paraId="674EBF2F" w14:textId="450BEC25" w:rsidR="00ED6268" w:rsidRPr="008F08C5" w:rsidDel="00AC14DC" w:rsidRDefault="00ED6268" w:rsidP="00A81936">
      <w:pPr>
        <w:pStyle w:val="BodyText"/>
        <w:ind w:left="432"/>
        <w:jc w:val="both"/>
        <w:rPr>
          <w:del w:id="228" w:author="3" w:date="2025-07-21T11:52:00Z" w16du:dateUtc="2025-07-21T02:52:00Z"/>
          <w:rFonts w:ascii="Calibri" w:hAnsi="Calibri"/>
          <w:color w:val="000000" w:themeColor="text1"/>
          <w:lang w:eastAsia="ko-KR"/>
        </w:rPr>
      </w:pPr>
      <w:del w:id="229" w:author="3" w:date="2025-07-21T11:52:00Z" w16du:dateUtc="2025-07-21T02:52:00Z">
        <w:r w:rsidRPr="008F08C5" w:rsidDel="00AC14DC">
          <w:rPr>
            <w:i/>
            <w:iCs/>
            <w:color w:val="000000" w:themeColor="text1"/>
          </w:rPr>
          <w:delText>Editor’s note:</w:delText>
        </w:r>
        <w:r w:rsidRPr="008F08C5" w:rsidDel="00AC14DC">
          <w:rPr>
            <w:rFonts w:hint="eastAsia"/>
            <w:i/>
            <w:iCs/>
            <w:color w:val="000000" w:themeColor="text1"/>
            <w:lang w:eastAsia="ko-KR"/>
          </w:rPr>
          <w:delText xml:space="preserve"> </w:delText>
        </w:r>
        <w:r w:rsidRPr="008F08C5" w:rsidDel="00AC14DC">
          <w:rPr>
            <w:i/>
            <w:iCs/>
            <w:color w:val="000000" w:themeColor="text1"/>
            <w:lang w:eastAsia="ko-KR"/>
          </w:rPr>
          <w:delText>The text will be added based on inputs from the ENG committee, which are expected in response to the IALA liaison note sent by the DTEC committee in October 2024.</w:delText>
        </w:r>
      </w:del>
    </w:p>
    <w:p w14:paraId="4C3A7913" w14:textId="7D3E4CA0" w:rsidR="00605428" w:rsidRPr="00967AEC" w:rsidRDefault="00AC14DC" w:rsidP="00ED6268">
      <w:pPr>
        <w:pStyle w:val="BodyText"/>
        <w:jc w:val="both"/>
        <w:rPr>
          <w:ins w:id="230" w:author="3" w:date="2025-07-21T11:54:00Z" w16du:dateUtc="2025-07-21T02:54:00Z"/>
          <w:color w:val="000000" w:themeColor="text1"/>
          <w:lang w:eastAsia="ko-KR"/>
        </w:rPr>
      </w:pPr>
      <w:ins w:id="231" w:author="3" w:date="2025-07-21T11:52:00Z">
        <w:r w:rsidRPr="008F08C5">
          <w:rPr>
            <w:color w:val="000000" w:themeColor="text1"/>
            <w:lang w:eastAsia="ko-KR"/>
          </w:rPr>
          <w:t>The IALA currently employs positioning systems such as DGNSS, SBAS, and R-Mode, with performance targets that typically range from sub-meter to tens of meters depending on application. For example, IALA Guideline G1128 specifies that sub-meter accuracy is required for berthing and pilotage, while 10-meter accuracy may be sufficient for coastal navigation, and oceanic navigation can tolerate accuracies up to 100 meters. These requirements are aligned with IMO Resolution A.1046(27) on World-Wide Radio Navigation System (WWRNS) and are designed primarily for manned navigation with moderate update rates and availability. However, such capabilities may not meet the future demands of data-driven and automated services.</w:t>
        </w:r>
      </w:ins>
    </w:p>
    <w:p w14:paraId="35FDB825" w14:textId="77777777" w:rsidR="005B2EB0" w:rsidRPr="00967AEC" w:rsidRDefault="005B2EB0" w:rsidP="005B2EB0">
      <w:pPr>
        <w:pStyle w:val="BodyText"/>
        <w:jc w:val="both"/>
        <w:rPr>
          <w:ins w:id="232" w:author="3" w:date="2025-07-21T11:54:00Z"/>
          <w:color w:val="000000" w:themeColor="text1"/>
          <w:lang w:val="en-US" w:eastAsia="ko-KR"/>
        </w:rPr>
      </w:pPr>
      <w:ins w:id="233" w:author="3" w:date="2025-07-21T11:54:00Z">
        <w:r w:rsidRPr="00967AEC">
          <w:rPr>
            <w:color w:val="000000" w:themeColor="text1"/>
            <w:lang w:val="en-US" w:eastAsia="ko-KR"/>
          </w:rPr>
          <w:t>To support the digital transition of Marine AtoN, new use cases requiring enhanced positioning are being explored, such as precision-based virtual AtoN deployment, autonomous inspection using unmanned systems, collaborative navigation, and MASS operations in complex environments. A preliminary gap analysis indicates that positioning services enabled by IMT-2030 have the potential to surpass current maritime requirements by an order of magnitude in accuracy, latency, and availability. This opens a path toward significantly expanding the scope and reliability of positioning-enabled maritime services.</w:t>
        </w:r>
      </w:ins>
    </w:p>
    <w:p w14:paraId="618E28F9" w14:textId="138E98E3" w:rsidR="005B2EB0" w:rsidRPr="00967AEC" w:rsidRDefault="005B2EB0" w:rsidP="005B2EB0">
      <w:pPr>
        <w:pStyle w:val="BodyText"/>
        <w:jc w:val="both"/>
        <w:rPr>
          <w:ins w:id="234" w:author="3" w:date="2025-07-21T11:54:00Z"/>
          <w:color w:val="000000" w:themeColor="text1"/>
          <w:lang w:val="en-US" w:eastAsia="ko-KR"/>
        </w:rPr>
      </w:pPr>
      <w:ins w:id="235" w:author="3" w:date="2025-07-21T11:54:00Z">
        <w:r w:rsidRPr="00967AEC">
          <w:rPr>
            <w:color w:val="000000" w:themeColor="text1"/>
            <w:lang w:val="en-US" w:eastAsia="ko-KR"/>
          </w:rPr>
          <w:t>This Guideline will be updated once 3GPP finalizes its Stage 1 service requirements on positioning for 6G. Further refinement of maritime use cases and positioning requirements is anticipated as part of the ongoing effort to align IALA’s future services with IMT-2030 capabilities.</w:t>
        </w:r>
      </w:ins>
    </w:p>
    <w:p w14:paraId="555FA702" w14:textId="533A9BAE" w:rsidR="005B2EB0" w:rsidRPr="00967AEC" w:rsidDel="005B2EB0" w:rsidRDefault="005B2EB0" w:rsidP="00ED6268">
      <w:pPr>
        <w:pStyle w:val="BodyText"/>
        <w:jc w:val="both"/>
        <w:rPr>
          <w:del w:id="236" w:author="3" w:date="2025-07-21T11:54:00Z" w16du:dateUtc="2025-07-21T02:54:00Z"/>
          <w:color w:val="0070C0"/>
          <w:lang w:val="en-US" w:eastAsia="ko-KR"/>
        </w:rPr>
      </w:pPr>
    </w:p>
    <w:p w14:paraId="03BE2A7B" w14:textId="61CE21B0" w:rsidR="009B3AC1" w:rsidDel="005B2EB0" w:rsidRDefault="009B3AC1" w:rsidP="00ED6268">
      <w:pPr>
        <w:pStyle w:val="BodyText"/>
        <w:jc w:val="both"/>
        <w:rPr>
          <w:del w:id="237" w:author="3" w:date="2025-07-21T11:54:00Z" w16du:dateUtc="2025-07-21T02:54:00Z"/>
          <w:i/>
          <w:iCs/>
          <w:color w:val="0070C0"/>
          <w:lang w:eastAsia="ko-KR"/>
        </w:rPr>
      </w:pPr>
      <w:del w:id="238" w:author="3" w:date="2025-07-21T11:54:00Z" w16du:dateUtc="2025-07-21T02:54:00Z">
        <w:r w:rsidRPr="00A81936" w:rsidDel="005B2EB0">
          <w:rPr>
            <w:i/>
            <w:iCs/>
            <w:color w:val="0070C0"/>
            <w:lang w:eastAsia="ko-KR"/>
          </w:rPr>
          <w:delText xml:space="preserve">Editor’s note: </w:delText>
        </w:r>
        <w:r w:rsidR="00707247" w:rsidDel="005B2EB0">
          <w:rPr>
            <w:rFonts w:hint="eastAsia"/>
            <w:i/>
            <w:iCs/>
            <w:color w:val="0070C0"/>
            <w:lang w:eastAsia="ko-KR"/>
          </w:rPr>
          <w:delText>For the digital transition of Marine AtoN, new use cases may be to be added if any demand requiring enhance</w:delText>
        </w:r>
        <w:r w:rsidR="00E84E75" w:rsidDel="005B2EB0">
          <w:rPr>
            <w:rFonts w:hint="eastAsia"/>
            <w:i/>
            <w:iCs/>
            <w:color w:val="0070C0"/>
            <w:lang w:eastAsia="ko-KR"/>
          </w:rPr>
          <w:delText>d</w:delText>
        </w:r>
        <w:r w:rsidR="00707247" w:rsidDel="005B2EB0">
          <w:rPr>
            <w:rFonts w:hint="eastAsia"/>
            <w:i/>
            <w:iCs/>
            <w:color w:val="0070C0"/>
            <w:lang w:eastAsia="ko-KR"/>
          </w:rPr>
          <w:delText xml:space="preserve"> positioning capabilities is </w:delText>
        </w:r>
        <w:r w:rsidR="00E84E75" w:rsidDel="005B2EB0">
          <w:rPr>
            <w:rFonts w:hint="eastAsia"/>
            <w:i/>
            <w:iCs/>
            <w:color w:val="0070C0"/>
            <w:lang w:eastAsia="ko-KR"/>
          </w:rPr>
          <w:delText>given.</w:delText>
        </w:r>
      </w:del>
    </w:p>
    <w:p w14:paraId="65C820EC" w14:textId="3BEF4D7B" w:rsidR="008C7172" w:rsidRPr="00A81936" w:rsidDel="005B2EB0" w:rsidRDefault="008C7172" w:rsidP="00ED6268">
      <w:pPr>
        <w:pStyle w:val="BodyText"/>
        <w:jc w:val="both"/>
        <w:rPr>
          <w:del w:id="239" w:author="3" w:date="2025-07-21T11:54:00Z" w16du:dateUtc="2025-07-21T02:54:00Z"/>
          <w:i/>
          <w:iCs/>
          <w:color w:val="0070C0"/>
          <w:lang w:eastAsia="ko-KR"/>
        </w:rPr>
      </w:pPr>
    </w:p>
    <w:p w14:paraId="1C00AA95" w14:textId="19A3807B" w:rsidR="00ED6268" w:rsidRPr="00A81936" w:rsidDel="005B2EB0" w:rsidRDefault="00605428" w:rsidP="00A81936">
      <w:pPr>
        <w:pStyle w:val="BodyText"/>
        <w:jc w:val="both"/>
        <w:rPr>
          <w:del w:id="240" w:author="3" w:date="2025-07-21T11:54:00Z" w16du:dateUtc="2025-07-21T02:54:00Z"/>
          <w:i/>
          <w:iCs/>
          <w:color w:val="0070C0"/>
          <w:lang w:val="en-US" w:eastAsia="ko-KR"/>
        </w:rPr>
      </w:pPr>
      <w:del w:id="241" w:author="3" w:date="2025-07-21T11:54:00Z" w16du:dateUtc="2025-07-21T02:54:00Z">
        <w:r w:rsidRPr="007272F2" w:rsidDel="005B2EB0">
          <w:rPr>
            <w:i/>
            <w:iCs/>
            <w:color w:val="0070C0"/>
          </w:rPr>
          <w:delText>Editor’s note:</w:delText>
        </w:r>
        <w:r w:rsidDel="005B2EB0">
          <w:rPr>
            <w:rFonts w:hint="eastAsia"/>
            <w:i/>
            <w:iCs/>
            <w:color w:val="0070C0"/>
            <w:lang w:eastAsia="ko-KR"/>
          </w:rPr>
          <w:delText xml:space="preserve"> </w:delText>
        </w:r>
        <w:r w:rsidR="00803E1B" w:rsidRPr="00803E1B" w:rsidDel="005B2EB0">
          <w:rPr>
            <w:i/>
            <w:iCs/>
            <w:color w:val="0070C0"/>
            <w:lang w:val="en-US" w:eastAsia="ko-KR"/>
          </w:rPr>
          <w:delText xml:space="preserve">The gap analysis is to </w:delText>
        </w:r>
        <w:r w:rsidR="00E42CC3" w:rsidDel="005B2EB0">
          <w:rPr>
            <w:rFonts w:hint="eastAsia"/>
            <w:i/>
            <w:iCs/>
            <w:color w:val="0070C0"/>
            <w:lang w:val="en-US" w:eastAsia="ko-KR"/>
          </w:rPr>
          <w:delText xml:space="preserve">be provided to </w:delText>
        </w:r>
        <w:r w:rsidR="00803E1B" w:rsidRPr="00803E1B" w:rsidDel="005B2EB0">
          <w:rPr>
            <w:i/>
            <w:iCs/>
            <w:color w:val="0070C0"/>
            <w:lang w:val="en-US" w:eastAsia="ko-KR"/>
          </w:rPr>
          <w:delText>support the demands for the digital transition of Marine AtoN by comparing it with the currently employed IALA requirements.</w:delText>
        </w:r>
      </w:del>
    </w:p>
    <w:p w14:paraId="37E64E7B" w14:textId="77777777" w:rsidR="004430DF" w:rsidRDefault="004430DF" w:rsidP="00A81936">
      <w:pPr>
        <w:pStyle w:val="BodyText"/>
        <w:jc w:val="both"/>
      </w:pPr>
    </w:p>
    <w:p w14:paraId="156A5FF2" w14:textId="3314BF8D" w:rsidR="004430DF" w:rsidRDefault="00E45F9A" w:rsidP="004430DF">
      <w:pPr>
        <w:pStyle w:val="Heading1"/>
      </w:pPr>
      <w:bookmarkStart w:id="242" w:name="_Toc159308416"/>
      <w:r>
        <w:rPr>
          <w:lang w:eastAsia="ko-KR"/>
        </w:rPr>
        <w:t>U</w:t>
      </w:r>
      <w:r w:rsidR="004430DF">
        <w:rPr>
          <w:lang w:eastAsia="ko-KR"/>
        </w:rPr>
        <w:t>se cases of vessel traffic services (VTS)</w:t>
      </w:r>
      <w:bookmarkEnd w:id="242"/>
    </w:p>
    <w:p w14:paraId="2CEF742C" w14:textId="77777777" w:rsidR="004430DF" w:rsidRPr="00E069B6" w:rsidRDefault="004430DF" w:rsidP="004430DF">
      <w:pPr>
        <w:pStyle w:val="Heading1separatationline"/>
      </w:pPr>
    </w:p>
    <w:p w14:paraId="79488ABB" w14:textId="77777777" w:rsidR="004430DF" w:rsidRDefault="004430DF" w:rsidP="004430DF">
      <w:pPr>
        <w:pStyle w:val="BodyText"/>
      </w:pPr>
      <w:r>
        <w:t>To be added.</w:t>
      </w:r>
    </w:p>
    <w:p w14:paraId="568DA9E4" w14:textId="77777777" w:rsidR="00F87906" w:rsidRDefault="00F87906" w:rsidP="004430DF">
      <w:pPr>
        <w:pStyle w:val="BodyText"/>
      </w:pPr>
    </w:p>
    <w:p w14:paraId="7327C654" w14:textId="3238E99F" w:rsidR="00D77970" w:rsidRDefault="00D77970" w:rsidP="00D77970">
      <w:pPr>
        <w:pStyle w:val="Heading2"/>
      </w:pPr>
      <w:bookmarkStart w:id="243" w:name="_Toc159308417"/>
      <w:r>
        <w:t>use case on …</w:t>
      </w:r>
      <w:bookmarkEnd w:id="243"/>
    </w:p>
    <w:p w14:paraId="50B33F86" w14:textId="77777777" w:rsidR="00F87906" w:rsidRPr="007272F2" w:rsidRDefault="00F87906" w:rsidP="00F87906">
      <w:pPr>
        <w:pStyle w:val="BodyText"/>
        <w:rPr>
          <w:i/>
          <w:iCs/>
          <w:color w:val="0070C0"/>
        </w:rPr>
      </w:pPr>
      <w:r w:rsidRPr="007272F2">
        <w:rPr>
          <w:i/>
          <w:iCs/>
          <w:color w:val="0070C0"/>
        </w:rPr>
        <w:t xml:space="preserve">Editor’s note: </w:t>
      </w:r>
      <w:r>
        <w:rPr>
          <w:i/>
          <w:iCs/>
          <w:color w:val="0070C0"/>
        </w:rPr>
        <w:t>The sub-sections will be further developed to capture the key points and description from IALA perspective.</w:t>
      </w:r>
    </w:p>
    <w:p w14:paraId="6C38CAA9" w14:textId="77777777" w:rsidR="00F87906" w:rsidRDefault="00F87906" w:rsidP="00D77970">
      <w:pPr>
        <w:pStyle w:val="BodyText"/>
        <w:rPr>
          <w:rFonts w:ascii="Calibri" w:hAnsi="Calibri"/>
          <w:lang w:eastAsia="ko-KR"/>
        </w:rPr>
      </w:pPr>
    </w:p>
    <w:p w14:paraId="57F08A30" w14:textId="42D7CF4E" w:rsidR="00D77970" w:rsidRDefault="00D77970" w:rsidP="00D77970">
      <w:pPr>
        <w:pStyle w:val="BodyText"/>
        <w:rPr>
          <w:rFonts w:ascii="Calibri" w:hAnsi="Calibri"/>
          <w:lang w:eastAsia="ko-KR"/>
        </w:rPr>
      </w:pPr>
      <w:r>
        <w:rPr>
          <w:rFonts w:ascii="Calibri" w:hAnsi="Calibri" w:hint="eastAsia"/>
          <w:lang w:eastAsia="ko-KR"/>
        </w:rPr>
        <w:t>T</w:t>
      </w:r>
      <w:r>
        <w:rPr>
          <w:rFonts w:ascii="Calibri" w:hAnsi="Calibri"/>
          <w:lang w:eastAsia="ko-KR"/>
        </w:rPr>
        <w:t>o be added.</w:t>
      </w:r>
    </w:p>
    <w:p w14:paraId="4D07078A" w14:textId="77777777" w:rsidR="00D77970" w:rsidRDefault="00D77970" w:rsidP="004430DF">
      <w:pPr>
        <w:pStyle w:val="BodyText"/>
      </w:pPr>
    </w:p>
    <w:p w14:paraId="28CAA5B1" w14:textId="3E05578B" w:rsidR="004430DF" w:rsidRDefault="00E45F9A" w:rsidP="004430DF">
      <w:pPr>
        <w:pStyle w:val="Heading1"/>
      </w:pPr>
      <w:bookmarkStart w:id="244" w:name="_Toc159308418"/>
      <w:r>
        <w:rPr>
          <w:lang w:eastAsia="ko-KR"/>
        </w:rPr>
        <w:t>U</w:t>
      </w:r>
      <w:r w:rsidR="004430DF">
        <w:rPr>
          <w:lang w:eastAsia="ko-KR"/>
        </w:rPr>
        <w:t>se cases of digital maritime services</w:t>
      </w:r>
      <w:bookmarkEnd w:id="244"/>
    </w:p>
    <w:p w14:paraId="01434348" w14:textId="77777777" w:rsidR="004430DF" w:rsidRPr="00E069B6" w:rsidRDefault="004430DF" w:rsidP="004430DF">
      <w:pPr>
        <w:pStyle w:val="Heading1separatationline"/>
      </w:pPr>
    </w:p>
    <w:p w14:paraId="57585972" w14:textId="7C3107EC" w:rsidR="00184DD1" w:rsidRPr="00DD3C6A" w:rsidRDefault="00184DD1" w:rsidP="004430DF">
      <w:pPr>
        <w:pStyle w:val="BodyText"/>
        <w:rPr>
          <w:i/>
          <w:iCs/>
          <w:color w:val="0070C0"/>
        </w:rPr>
      </w:pPr>
      <w:r w:rsidRPr="00DD3C6A">
        <w:rPr>
          <w:i/>
          <w:iCs/>
          <w:color w:val="0070C0"/>
        </w:rPr>
        <w:t>Editor’s note: This section may be sub-categorized later depending on use cases introduced in this section.</w:t>
      </w:r>
    </w:p>
    <w:p w14:paraId="7E0A582A" w14:textId="77777777" w:rsidR="00184DD1" w:rsidRDefault="00184DD1" w:rsidP="004430DF">
      <w:pPr>
        <w:pStyle w:val="BodyText"/>
      </w:pPr>
    </w:p>
    <w:p w14:paraId="54258772" w14:textId="787789C2" w:rsidR="00D77970" w:rsidDel="00D84DDB" w:rsidRDefault="00D77970" w:rsidP="00795BD2">
      <w:pPr>
        <w:pStyle w:val="Heading2"/>
        <w:rPr>
          <w:del w:id="245" w:author="3" w:date="2025-07-21T12:14:00Z" w16du:dateUtc="2025-07-21T03:14:00Z"/>
        </w:rPr>
      </w:pPr>
      <w:bookmarkStart w:id="246" w:name="_Toc159308419"/>
      <w:r>
        <w:t>use case on</w:t>
      </w:r>
      <w:ins w:id="247" w:author="3" w:date="2025-07-21T12:12:00Z" w16du:dateUtc="2025-07-21T03:12:00Z">
        <w:r w:rsidR="00A51F91">
          <w:rPr>
            <w:rFonts w:hint="eastAsia"/>
            <w:lang w:eastAsia="ko-KR"/>
          </w:rPr>
          <w:t xml:space="preserve"> Public warning service (PWS)</w:t>
        </w:r>
      </w:ins>
      <w:del w:id="248" w:author="3" w:date="2025-07-21T12:10:00Z" w16du:dateUtc="2025-07-21T03:10:00Z">
        <w:r w:rsidDel="00A51F91">
          <w:delText xml:space="preserve"> …</w:delText>
        </w:r>
      </w:del>
      <w:bookmarkEnd w:id="246"/>
    </w:p>
    <w:p w14:paraId="6C78F423" w14:textId="1E1F2547" w:rsidR="00F87906" w:rsidRPr="00D84DDB" w:rsidDel="00A51F91" w:rsidRDefault="00F87906" w:rsidP="008F08C5">
      <w:pPr>
        <w:pStyle w:val="Heading2"/>
        <w:rPr>
          <w:del w:id="249" w:author="3" w:date="2025-07-21T12:12:00Z" w16du:dateUtc="2025-07-21T03:12:00Z"/>
          <w:i/>
          <w:iCs/>
          <w:color w:val="0070C0"/>
        </w:rPr>
      </w:pPr>
      <w:del w:id="250" w:author="3" w:date="2025-07-21T12:12:00Z" w16du:dateUtc="2025-07-21T03:12:00Z">
        <w:r w:rsidRPr="00D84DDB" w:rsidDel="00A51F91">
          <w:rPr>
            <w:i/>
            <w:iCs/>
            <w:color w:val="0070C0"/>
          </w:rPr>
          <w:delText>Editor’s note: The sub-sections will be further developed to capture the key points and description from IALA perspective.</w:delText>
        </w:r>
      </w:del>
    </w:p>
    <w:p w14:paraId="71B3F4B2" w14:textId="77777777" w:rsidR="00F87906" w:rsidRDefault="00F87906" w:rsidP="008F08C5">
      <w:pPr>
        <w:pStyle w:val="Heading2"/>
        <w:rPr>
          <w:rFonts w:ascii="Calibri" w:hAnsi="Calibri"/>
          <w:lang w:eastAsia="ko-KR"/>
        </w:rPr>
      </w:pPr>
    </w:p>
    <w:p w14:paraId="0E8DF3DF" w14:textId="77777777" w:rsidR="00A51F91" w:rsidRPr="00A51F91" w:rsidRDefault="00A51F91" w:rsidP="00A51F91">
      <w:pPr>
        <w:pStyle w:val="BodyText"/>
        <w:rPr>
          <w:ins w:id="251" w:author="3" w:date="2025-07-21T12:13:00Z"/>
          <w:rFonts w:ascii="Calibri" w:hAnsi="Calibri"/>
          <w:lang w:val="en-US" w:eastAsia="ko-KR"/>
        </w:rPr>
      </w:pPr>
      <w:ins w:id="252" w:author="3" w:date="2025-07-21T12:13:00Z">
        <w:r w:rsidRPr="00A51F91">
          <w:rPr>
            <w:rFonts w:ascii="Calibri" w:hAnsi="Calibri"/>
            <w:lang w:val="en-US" w:eastAsia="ko-KR"/>
          </w:rPr>
          <w:t xml:space="preserve">Public Warning Service (PWS) is a standardized communication capability defined by 3GPP to deliver time-critical alerts—such as natural disasters, maritime accidents, or environmental hazards—to populations and systems at risk. While terrestrial implementations of PWS have matured under regulatory mandates for land-based mobile operators, the extension of this capability to the maritime domain is gaining importance as IMT-2030 (6G) evolves. The integration of IMT-2030-based </w:t>
        </w:r>
        <w:r w:rsidRPr="008F08C5">
          <w:rPr>
            <w:rFonts w:ascii="Calibri" w:hAnsi="Calibri"/>
            <w:lang w:val="en-US" w:eastAsia="ko-KR"/>
          </w:rPr>
          <w:t>non-terrestrial networks (NTNs)</w:t>
        </w:r>
        <w:r w:rsidRPr="00A51F91">
          <w:rPr>
            <w:rFonts w:ascii="Calibri" w:hAnsi="Calibri"/>
            <w:lang w:val="en-US" w:eastAsia="ko-KR"/>
          </w:rPr>
          <w:t xml:space="preserve">—including satellite constellations—opens new opportunities to provide real-time maritime PWS even in remote ocean areas far beyond the reach of coastal infrastructure. A key enabler of this advancement is the application of </w:t>
        </w:r>
        <w:r w:rsidRPr="008F08C5">
          <w:rPr>
            <w:rFonts w:ascii="Calibri" w:hAnsi="Calibri"/>
            <w:lang w:val="en-US" w:eastAsia="ko-KR"/>
          </w:rPr>
          <w:t>geo-fencing functionality</w:t>
        </w:r>
        <w:r w:rsidRPr="00D84DDB">
          <w:rPr>
            <w:rFonts w:ascii="Calibri" w:hAnsi="Calibri"/>
            <w:lang w:val="en-US" w:eastAsia="ko-KR"/>
          </w:rPr>
          <w:t>,</w:t>
        </w:r>
        <w:r w:rsidRPr="00A51F91">
          <w:rPr>
            <w:rFonts w:ascii="Calibri" w:hAnsi="Calibri"/>
            <w:lang w:val="en-US" w:eastAsia="ko-KR"/>
          </w:rPr>
          <w:t xml:space="preserve"> wherein virtual maritime zones can be dynamically defined to trigger the delivery of emergency alerts to vessels and offshore infrastructure within those boundaries. For example, when a ship enters a predefined alert zone such as a tsunami impact area, piracy hotspot, or hazardous spill region, authenticated PWS messages can be automatically delivered via IMT-2030 satellite links to onboard receivers in real time.</w:t>
        </w:r>
      </w:ins>
    </w:p>
    <w:p w14:paraId="76D15C31" w14:textId="7DE9C832" w:rsidR="00A51F91" w:rsidRPr="00A51F91" w:rsidRDefault="00A51F91" w:rsidP="00A51F91">
      <w:pPr>
        <w:pStyle w:val="BodyText"/>
        <w:rPr>
          <w:ins w:id="253" w:author="3" w:date="2025-07-21T12:13:00Z"/>
          <w:rFonts w:ascii="Calibri" w:hAnsi="Calibri"/>
          <w:lang w:val="en-US" w:eastAsia="ko-KR"/>
        </w:rPr>
      </w:pPr>
      <w:ins w:id="254" w:author="3" w:date="2025-07-21T12:13:00Z">
        <w:r w:rsidRPr="00A51F91">
          <w:rPr>
            <w:rFonts w:ascii="Calibri" w:hAnsi="Calibri"/>
            <w:lang w:val="en-US" w:eastAsia="ko-KR"/>
          </w:rPr>
          <w:t xml:space="preserve">This geo-fencing-based PWS model enhances maritime safety by ensuring context-aware alerting regardless of terrestrial coverage, vessel nationality, or communication equipment heterogeneity. The technical requirements for such PWS deployments are largely consistent with existing 3GPP specifications, particularly those defined in TS 22.268 for PWS and TS 22.261 for IMT-2020 and beyond. </w:t>
        </w:r>
      </w:ins>
      <w:ins w:id="255" w:author="3" w:date="2025-07-21T12:21:00Z" w16du:dateUtc="2025-07-21T03:21:00Z">
        <w:r w:rsidR="005A2934" w:rsidRPr="005A2934">
          <w:rPr>
            <w:rFonts w:ascii="Calibri" w:hAnsi="Calibri"/>
            <w:lang w:val="en-US" w:eastAsia="ko-KR"/>
          </w:rPr>
          <w:t>These include the use of standardized message formats, such as the Common Alerting Protocol (CAP), which ensures interoperability across diverse systems and services, as well as compatibility with a wide range of terminal types, including conventional mobile devices, shipborne receivers, and future autonomous vessel systems.</w:t>
        </w:r>
      </w:ins>
    </w:p>
    <w:p w14:paraId="58CACE1E" w14:textId="77777777" w:rsidR="00A51F91" w:rsidRPr="00A51F91" w:rsidRDefault="00A51F91" w:rsidP="00A51F91">
      <w:pPr>
        <w:pStyle w:val="BodyText"/>
        <w:rPr>
          <w:ins w:id="256" w:author="3" w:date="2025-07-21T12:13:00Z"/>
          <w:rFonts w:ascii="Calibri" w:hAnsi="Calibri"/>
          <w:lang w:val="en-US" w:eastAsia="ko-KR"/>
        </w:rPr>
      </w:pPr>
      <w:ins w:id="257" w:author="3" w:date="2025-07-21T12:13:00Z">
        <w:r w:rsidRPr="00A51F91">
          <w:rPr>
            <w:rFonts w:ascii="Calibri" w:hAnsi="Calibri"/>
            <w:lang w:val="en-US" w:eastAsia="ko-KR"/>
          </w:rPr>
          <w:t>While these technical standards remain valid for IMT-2030-based satellite applications, the application of PWS in the maritime domain introduces a set of new regulatory and policy considerations. Unlike terrestrial mobile operators operating under national authority, maritime PWS requires international coordination across jurisdictions, ship registries, and flag states. Therefore, additional regulatory requirements should be considered, such as:</w:t>
        </w:r>
      </w:ins>
    </w:p>
    <w:p w14:paraId="77523AB9" w14:textId="2BCA50DC" w:rsidR="00A51F91" w:rsidRPr="00A51F91" w:rsidRDefault="00A51F91" w:rsidP="00A51F91">
      <w:pPr>
        <w:pStyle w:val="BodyText"/>
        <w:numPr>
          <w:ilvl w:val="0"/>
          <w:numId w:val="75"/>
        </w:numPr>
        <w:rPr>
          <w:ins w:id="258" w:author="3" w:date="2025-07-21T12:13:00Z"/>
          <w:rFonts w:ascii="Calibri" w:hAnsi="Calibri"/>
          <w:lang w:val="en-US" w:eastAsia="ko-KR"/>
        </w:rPr>
      </w:pPr>
      <w:ins w:id="259" w:author="3" w:date="2025-07-21T12:13:00Z">
        <w:r w:rsidRPr="00A51F91">
          <w:rPr>
            <w:rFonts w:ascii="Calibri" w:hAnsi="Calibri"/>
            <w:lang w:val="en-US" w:eastAsia="ko-KR"/>
          </w:rPr>
          <w:t>Clearly defined authorization structures for issuing PWS alerts in maritime zones (e.g., VTS authorities)</w:t>
        </w:r>
      </w:ins>
    </w:p>
    <w:p w14:paraId="28A3C5A4" w14:textId="77777777" w:rsidR="00A51F91" w:rsidRPr="00A51F91" w:rsidRDefault="00A51F91" w:rsidP="00A51F91">
      <w:pPr>
        <w:pStyle w:val="BodyText"/>
        <w:numPr>
          <w:ilvl w:val="0"/>
          <w:numId w:val="75"/>
        </w:numPr>
        <w:rPr>
          <w:ins w:id="260" w:author="3" w:date="2025-07-21T12:13:00Z"/>
          <w:rFonts w:ascii="Calibri" w:hAnsi="Calibri"/>
          <w:lang w:val="en-US" w:eastAsia="ko-KR"/>
        </w:rPr>
      </w:pPr>
      <w:ins w:id="261" w:author="3" w:date="2025-07-21T12:13:00Z">
        <w:r w:rsidRPr="00A51F91">
          <w:rPr>
            <w:rFonts w:ascii="Calibri" w:hAnsi="Calibri"/>
            <w:lang w:val="en-US" w:eastAsia="ko-KR"/>
          </w:rPr>
          <w:t>Mandated terminal support for reception and presentation of PWS messages onboard SOLAS-class and high-speed craft vessels operating in IMT-2030 coverage areas</w:t>
        </w:r>
      </w:ins>
    </w:p>
    <w:p w14:paraId="2DE1F6ED" w14:textId="77777777" w:rsidR="00A51F91" w:rsidRPr="00A51F91" w:rsidRDefault="00A51F91" w:rsidP="00A51F91">
      <w:pPr>
        <w:pStyle w:val="BodyText"/>
        <w:numPr>
          <w:ilvl w:val="0"/>
          <w:numId w:val="75"/>
        </w:numPr>
        <w:rPr>
          <w:ins w:id="262" w:author="3" w:date="2025-07-21T12:13:00Z"/>
          <w:rFonts w:ascii="Calibri" w:hAnsi="Calibri"/>
          <w:lang w:val="en-US" w:eastAsia="ko-KR"/>
        </w:rPr>
      </w:pPr>
      <w:ins w:id="263" w:author="3" w:date="2025-07-21T12:13:00Z">
        <w:r w:rsidRPr="00A51F91">
          <w:rPr>
            <w:rFonts w:ascii="Calibri" w:hAnsi="Calibri"/>
            <w:lang w:val="en-US" w:eastAsia="ko-KR"/>
          </w:rPr>
          <w:lastRenderedPageBreak/>
          <w:t>Cross-border geo-fence coordination, especially for alerts affecting international straits or EEZ-adjacent waters</w:t>
        </w:r>
      </w:ins>
    </w:p>
    <w:p w14:paraId="50CAAD7A" w14:textId="630EC157" w:rsidR="00A51F91" w:rsidRPr="00A51F91" w:rsidRDefault="00A51F91" w:rsidP="00A51F91">
      <w:pPr>
        <w:pStyle w:val="BodyText"/>
        <w:numPr>
          <w:ilvl w:val="0"/>
          <w:numId w:val="75"/>
        </w:numPr>
        <w:rPr>
          <w:ins w:id="264" w:author="3" w:date="2025-07-21T12:13:00Z"/>
          <w:rFonts w:ascii="Calibri" w:hAnsi="Calibri"/>
          <w:lang w:val="en-US" w:eastAsia="ko-KR"/>
        </w:rPr>
      </w:pPr>
      <w:ins w:id="265" w:author="3" w:date="2025-07-21T12:13:00Z">
        <w:r w:rsidRPr="00A51F91">
          <w:rPr>
            <w:rFonts w:ascii="Calibri" w:hAnsi="Calibri"/>
            <w:lang w:val="en-US" w:eastAsia="ko-KR"/>
          </w:rPr>
          <w:t>Interoperability requirements with legacy maritime safety systems (e.g., GMDSS, Inmarsat SafetyNET)</w:t>
        </w:r>
      </w:ins>
    </w:p>
    <w:p w14:paraId="0A6DF0D3" w14:textId="77777777" w:rsidR="00A51F91" w:rsidRPr="00A51F91" w:rsidRDefault="00A51F91" w:rsidP="00A51F91">
      <w:pPr>
        <w:pStyle w:val="BodyText"/>
        <w:numPr>
          <w:ilvl w:val="0"/>
          <w:numId w:val="75"/>
        </w:numPr>
        <w:rPr>
          <w:ins w:id="266" w:author="3" w:date="2025-07-21T12:13:00Z"/>
          <w:rFonts w:ascii="Calibri" w:hAnsi="Calibri"/>
          <w:lang w:val="en-US" w:eastAsia="ko-KR"/>
        </w:rPr>
      </w:pPr>
      <w:ins w:id="267" w:author="3" w:date="2025-07-21T12:13:00Z">
        <w:r w:rsidRPr="00A51F91">
          <w:rPr>
            <w:rFonts w:ascii="Calibri" w:hAnsi="Calibri"/>
            <w:lang w:val="en-US" w:eastAsia="ko-KR"/>
          </w:rPr>
          <w:t>Message suppression or prioritization policies to avoid distraction during critical navigation while preserving safety-critical alerts</w:t>
        </w:r>
      </w:ins>
    </w:p>
    <w:p w14:paraId="36BC776A" w14:textId="2BF15ADF" w:rsidR="00A51F91" w:rsidRPr="00A51F91" w:rsidRDefault="00A51F91" w:rsidP="00A51F91">
      <w:pPr>
        <w:pStyle w:val="BodyText"/>
        <w:rPr>
          <w:ins w:id="268" w:author="3" w:date="2025-07-21T12:13:00Z"/>
          <w:rFonts w:ascii="Calibri" w:hAnsi="Calibri"/>
          <w:lang w:val="en-US" w:eastAsia="ko-KR"/>
        </w:rPr>
      </w:pPr>
      <w:ins w:id="269" w:author="3" w:date="2025-07-21T12:13:00Z">
        <w:r w:rsidRPr="00A51F91">
          <w:rPr>
            <w:rFonts w:ascii="Calibri" w:hAnsi="Calibri"/>
            <w:lang w:val="en-US" w:eastAsia="ko-KR"/>
          </w:rPr>
          <w:t xml:space="preserve">By combining IMT-2030-based NTN delivery and geo-fenced message targeting, maritime PWS can address critical communication gaps in current infrastructure and enable a globally harmonized emergency alerting capability for all classes of vessels, from conventional ships to MASS. To achieve this, cooperation between IALA, IMO, ITU-R, </w:t>
        </w:r>
      </w:ins>
      <w:ins w:id="270" w:author="3" w:date="2025-07-21T12:19:00Z" w16du:dateUtc="2025-07-21T03:19:00Z">
        <w:r w:rsidR="00D84DDB">
          <w:rPr>
            <w:rFonts w:ascii="Calibri" w:hAnsi="Calibri" w:hint="eastAsia"/>
            <w:lang w:val="en-US" w:eastAsia="ko-KR"/>
          </w:rPr>
          <w:t xml:space="preserve">3GPP, </w:t>
        </w:r>
      </w:ins>
      <w:ins w:id="271" w:author="3" w:date="2025-07-21T12:13:00Z">
        <w:r w:rsidRPr="00A51F91">
          <w:rPr>
            <w:rFonts w:ascii="Calibri" w:hAnsi="Calibri"/>
            <w:lang w:val="en-US" w:eastAsia="ko-KR"/>
          </w:rPr>
          <w:t>and national administrations will be essential to align message formats, authority structures, and receiver requirements. This use case supports the broader objective of digitalizing the maritime safety infrastructure and enhancing resilience in the face of increasing environmental and operational risks at sea.</w:t>
        </w:r>
      </w:ins>
    </w:p>
    <w:p w14:paraId="3EC9F3A9" w14:textId="145A9287" w:rsidR="00D77970" w:rsidRDefault="00D77970" w:rsidP="00D77970">
      <w:pPr>
        <w:pStyle w:val="BodyText"/>
        <w:rPr>
          <w:rFonts w:ascii="Calibri" w:hAnsi="Calibri"/>
          <w:lang w:eastAsia="ko-KR"/>
        </w:rPr>
      </w:pPr>
      <w:del w:id="272" w:author="3" w:date="2025-07-21T12:13:00Z" w16du:dateUtc="2025-07-21T03:13:00Z">
        <w:r w:rsidDel="00A51F91">
          <w:rPr>
            <w:rFonts w:ascii="Calibri" w:hAnsi="Calibri" w:hint="eastAsia"/>
            <w:lang w:eastAsia="ko-KR"/>
          </w:rPr>
          <w:delText>T</w:delText>
        </w:r>
        <w:r w:rsidDel="00A51F91">
          <w:rPr>
            <w:rFonts w:ascii="Calibri" w:hAnsi="Calibri"/>
            <w:lang w:eastAsia="ko-KR"/>
          </w:rPr>
          <w:delText>o</w:delText>
        </w:r>
      </w:del>
      <w:del w:id="273" w:author="3" w:date="2025-07-21T12:12:00Z" w16du:dateUtc="2025-07-21T03:12:00Z">
        <w:r w:rsidDel="00A51F91">
          <w:rPr>
            <w:rFonts w:ascii="Calibri" w:hAnsi="Calibri"/>
            <w:lang w:eastAsia="ko-KR"/>
          </w:rPr>
          <w:delText xml:space="preserve"> be added.</w:delText>
        </w:r>
      </w:del>
    </w:p>
    <w:p w14:paraId="21D9325A" w14:textId="267E2D7E" w:rsidR="00C40956" w:rsidRPr="00245AA1" w:rsidRDefault="00F81BB7" w:rsidP="00C40956">
      <w:pPr>
        <w:pStyle w:val="Heading1"/>
        <w:rPr>
          <w:lang w:eastAsia="ko-KR"/>
        </w:rPr>
      </w:pPr>
      <w:bookmarkStart w:id="274" w:name="_Toc159308420"/>
      <w:r w:rsidRPr="00245AA1">
        <w:rPr>
          <w:rFonts w:hint="eastAsia"/>
          <w:lang w:eastAsia="ko-KR"/>
        </w:rPr>
        <w:t>CONCLUSION</w:t>
      </w:r>
      <w:r w:rsidR="005D0130" w:rsidRPr="00A81936">
        <w:rPr>
          <w:lang w:eastAsia="ko-KR"/>
        </w:rPr>
        <w:t xml:space="preserve"> </w:t>
      </w:r>
      <w:bookmarkEnd w:id="274"/>
    </w:p>
    <w:p w14:paraId="246D6CFB" w14:textId="77777777" w:rsidR="00C40956" w:rsidRPr="00DD3C6A" w:rsidRDefault="00C40956" w:rsidP="00C40956">
      <w:pPr>
        <w:pStyle w:val="Heading1separatationline"/>
        <w:rPr>
          <w:strike/>
          <w:highlight w:val="yellow"/>
        </w:rPr>
      </w:pPr>
    </w:p>
    <w:p w14:paraId="0721AE30" w14:textId="6B54F2D5" w:rsidR="00C40956" w:rsidRPr="00D30F86" w:rsidRDefault="00C40956" w:rsidP="00CD16A5">
      <w:pPr>
        <w:pStyle w:val="BodyText"/>
      </w:pPr>
      <w:r w:rsidRPr="00D30F86">
        <w:rPr>
          <w:i/>
          <w:iCs/>
          <w:color w:val="0070C0"/>
        </w:rPr>
        <w:t>Editor’s note: The section will be developed later..</w:t>
      </w:r>
    </w:p>
    <w:p w14:paraId="4C6C8042" w14:textId="58065CC4" w:rsidR="00C40956" w:rsidRPr="00C73A47" w:rsidRDefault="00C40956" w:rsidP="00CD16A5">
      <w:pPr>
        <w:pStyle w:val="BodyText"/>
      </w:pPr>
      <w:r w:rsidRPr="00D30F86">
        <w:t>To be added.</w:t>
      </w:r>
    </w:p>
    <w:p w14:paraId="18B3752F" w14:textId="6605506B" w:rsidR="004430DF" w:rsidRDefault="00C40956" w:rsidP="00CD16A5">
      <w:pPr>
        <w:pStyle w:val="BodyText"/>
      </w:pPr>
      <w:r w:rsidRPr="008766B4">
        <w:t xml:space="preserve"> </w:t>
      </w:r>
    </w:p>
    <w:p w14:paraId="739B558E" w14:textId="77777777" w:rsidR="006F6FBC" w:rsidRDefault="006F6FBC" w:rsidP="006F6FBC">
      <w:pPr>
        <w:pStyle w:val="Heading1"/>
      </w:pPr>
      <w:bookmarkStart w:id="275" w:name="_Toc159308421"/>
      <w:r>
        <w:t>Definitions</w:t>
      </w:r>
      <w:bookmarkEnd w:id="275"/>
    </w:p>
    <w:p w14:paraId="292E2EC9" w14:textId="77777777" w:rsidR="006F6FBC" w:rsidRDefault="006F6FBC" w:rsidP="006F6FBC">
      <w:pPr>
        <w:pStyle w:val="Heading1separatationline"/>
      </w:pPr>
    </w:p>
    <w:p w14:paraId="6BC594C8" w14:textId="77777777" w:rsidR="006F6FBC" w:rsidRDefault="006F6FBC" w:rsidP="006F6FBC">
      <w:pPr>
        <w:pStyle w:val="BodyText"/>
      </w:pPr>
      <w:r w:rsidRPr="008766B4">
        <w:t xml:space="preserve">The definitions of terms used in this </w:t>
      </w:r>
      <w:r>
        <w:t>IALA Guideline</w:t>
      </w:r>
      <w:r w:rsidRPr="008766B4">
        <w:t xml:space="preserve"> can be found in the International Dictionary of Marine Aids to Navigation (IALA Dictionary) at </w:t>
      </w:r>
      <w:hyperlink r:id="rId27"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25EC994B" w14:textId="77777777" w:rsidR="00F55691" w:rsidRDefault="00F55691" w:rsidP="006F6FBC">
      <w:pPr>
        <w:pStyle w:val="BodyText"/>
      </w:pPr>
    </w:p>
    <w:p w14:paraId="548E1CB8" w14:textId="102DE8D6" w:rsidR="00C50B8E" w:rsidRDefault="00F81BB7" w:rsidP="00DD3C6A">
      <w:pPr>
        <w:pStyle w:val="Bullet1text"/>
        <w:rPr>
          <w:ins w:id="276" w:author="3" w:date="2025-07-21T12:00:00Z" w16du:dateUtc="2025-07-21T03:00:00Z"/>
          <w:rFonts w:eastAsiaTheme="minorEastAsia"/>
          <w:b/>
          <w:bCs/>
          <w:lang w:eastAsia="ko-KR"/>
        </w:rPr>
      </w:pPr>
      <w:r w:rsidRPr="00D30F86">
        <w:rPr>
          <w:rFonts w:eastAsia="Malgun Gothic"/>
          <w:b/>
          <w:bCs/>
          <w:lang w:eastAsia="ko-KR"/>
        </w:rPr>
        <w:t>IMT-2030</w:t>
      </w:r>
      <w:r w:rsidR="00F55691" w:rsidRPr="00D30F86">
        <w:rPr>
          <w:rFonts w:eastAsia="Malgun Gothic"/>
        </w:rPr>
        <w:t xml:space="preserve"> –</w:t>
      </w:r>
      <w:del w:id="277" w:author="3" w:date="2025-07-21T12:01:00Z" w16du:dateUtc="2025-07-21T03:01:00Z">
        <w:r w:rsidR="00F55691" w:rsidRPr="00D30F86" w:rsidDel="00C50B8E">
          <w:rPr>
            <w:rFonts w:eastAsia="Malgun Gothic"/>
          </w:rPr>
          <w:delText xml:space="preserve"> </w:delText>
        </w:r>
        <w:r w:rsidR="00D30F86" w:rsidDel="00C50B8E">
          <w:rPr>
            <w:rFonts w:eastAsia="Malgun Gothic" w:hint="eastAsia"/>
            <w:lang w:eastAsia="ko-KR"/>
          </w:rPr>
          <w:delText xml:space="preserve">The International Telecommunication Union Radiocommunication Sector (ITU-R) has officially defined IMT-2030 in Recommendation ITU-R M.2160, titled </w:delText>
        </w:r>
        <w:r w:rsidR="00D30F86" w:rsidDel="00C50B8E">
          <w:rPr>
            <w:rFonts w:eastAsia="Malgun Gothic"/>
            <w:lang w:eastAsia="ko-KR"/>
          </w:rPr>
          <w:delText>“</w:delText>
        </w:r>
        <w:r w:rsidR="00D30F86" w:rsidDel="00C50B8E">
          <w:rPr>
            <w:rFonts w:eastAsia="Malgun Gothic" w:hint="eastAsia"/>
            <w:lang w:eastAsia="ko-KR"/>
          </w:rPr>
          <w:delText>Framework and overall objectives of the future development of International Mobile Telecommunication (IMT) for 2030 and beyond. The Recommendation ITU-R M.2160 outlines the vision, usage scenarios, and capabilities anticipated for IMT-2030, commonly referred to as 6G</w:delText>
        </w:r>
        <w:r w:rsidR="002C3F79" w:rsidDel="00C50B8E">
          <w:rPr>
            <w:rFonts w:eastAsia="Malgun Gothic" w:hint="eastAsia"/>
            <w:lang w:eastAsia="ko-KR"/>
          </w:rPr>
          <w:delText xml:space="preserve"> [1]</w:delText>
        </w:r>
        <w:r w:rsidR="00D30F86" w:rsidDel="00C50B8E">
          <w:rPr>
            <w:rFonts w:eastAsia="Malgun Gothic" w:hint="eastAsia"/>
            <w:lang w:eastAsia="ko-KR"/>
          </w:rPr>
          <w:delText>.</w:delText>
        </w:r>
      </w:del>
      <w:ins w:id="278" w:author="3" w:date="2025-07-21T12:00:00Z">
        <w:r w:rsidR="00C50B8E" w:rsidRPr="00C50B8E">
          <w:rPr>
            <w:rFonts w:eastAsiaTheme="minorEastAsia"/>
            <w:lang w:eastAsia="ko-KR"/>
          </w:rPr>
          <w:t xml:space="preserve">The International Telecommunication Union Radiocommunication Sector (ITU-R) has officially defined IMT-2030 in Recommendation ITU-R M.2160, titled </w:t>
        </w:r>
        <w:r w:rsidR="00C50B8E" w:rsidRPr="00C50B8E">
          <w:rPr>
            <w:rFonts w:eastAsiaTheme="minorEastAsia"/>
            <w:i/>
            <w:iCs/>
            <w:lang w:eastAsia="ko-KR"/>
          </w:rPr>
          <w:t>“Framework and overall objectives of the future development of International Mobile Telecommunications (IMT) for 2030 and beyond.”</w:t>
        </w:r>
        <w:r w:rsidR="00C50B8E" w:rsidRPr="00C50B8E">
          <w:rPr>
            <w:rFonts w:eastAsiaTheme="minorEastAsia"/>
            <w:lang w:eastAsia="ko-KR"/>
          </w:rPr>
          <w:t xml:space="preserve"> The Recommendation outlines the vision, usage scenarios, and key capabilities expected for IMT-2030, which forms the basis for what is commonly referred to as 6G. It builds upon IMT-2020 and expands the scope to support more advanced services including ubiquitous connectivity, intelligent network-native services, sustainable and resilient architectures, and integration of the physical and digital worlds [1].</w:t>
        </w:r>
      </w:ins>
    </w:p>
    <w:p w14:paraId="61278E05" w14:textId="29EBC26A" w:rsidR="00C50B8E" w:rsidRPr="00C50B8E" w:rsidRDefault="00C50B8E" w:rsidP="00DD3C6A">
      <w:pPr>
        <w:pStyle w:val="Bullet1text"/>
        <w:rPr>
          <w:lang w:eastAsia="ko-KR"/>
        </w:rPr>
      </w:pPr>
      <w:ins w:id="279" w:author="3" w:date="2025-07-21T11:59:00Z">
        <w:r w:rsidRPr="00C50B8E">
          <w:rPr>
            <w:b/>
            <w:bCs/>
            <w:lang w:eastAsia="ko-KR"/>
          </w:rPr>
          <w:t>IMT-2020</w:t>
        </w:r>
        <w:r w:rsidRPr="00C50B8E">
          <w:rPr>
            <w:lang w:eastAsia="ko-KR"/>
          </w:rPr>
          <w:t xml:space="preserve"> – The International Telecommunication Union Radiocommunication Sector (ITU-R) has officially defined IMT-2020 in Recommendation ITU-R M.2083, titled </w:t>
        </w:r>
        <w:r w:rsidRPr="00C50B8E">
          <w:rPr>
            <w:i/>
            <w:iCs/>
            <w:lang w:eastAsia="ko-KR"/>
          </w:rPr>
          <w:t>“Framework and overall objectives of the future development of IMT for 2020 and beyond.”</w:t>
        </w:r>
        <w:r w:rsidRPr="00C50B8E">
          <w:rPr>
            <w:lang w:eastAsia="ko-KR"/>
          </w:rPr>
          <w:t xml:space="preserve"> The Recommendation outlines the vision, usage scenarios, and key capabilities for IMT-2020, which forms the basis for what is commonly known as 5G. It describes three broad categories of usage scenarios: enhanced mobile broadband (eMBB), ultra-reliable and low latency communications (URLLC), and massive machine-type communications (mMTC) [2].</w:t>
        </w:r>
      </w:ins>
    </w:p>
    <w:p w14:paraId="6E53DB04" w14:textId="77777777" w:rsidR="00F55691" w:rsidRPr="00AB7E1C" w:rsidRDefault="00F55691" w:rsidP="006F6FBC">
      <w:pPr>
        <w:pStyle w:val="BodyText"/>
      </w:pPr>
    </w:p>
    <w:p w14:paraId="20908492" w14:textId="77777777" w:rsidR="00CD16A5" w:rsidRPr="006F6FBC" w:rsidRDefault="00CD16A5" w:rsidP="00116EE0">
      <w:pPr>
        <w:pStyle w:val="BodyText"/>
        <w:rPr>
          <w:rFonts w:ascii="Calibri" w:hAnsi="Calibri"/>
        </w:rPr>
      </w:pPr>
    </w:p>
    <w:p w14:paraId="4ABC4977" w14:textId="77777777" w:rsidR="00116EE0" w:rsidRDefault="00116EE0" w:rsidP="00116EE0">
      <w:pPr>
        <w:pStyle w:val="Heading1"/>
      </w:pPr>
      <w:bookmarkStart w:id="280" w:name="_Toc159308422"/>
      <w:r>
        <w:lastRenderedPageBreak/>
        <w:t>Acronyms</w:t>
      </w:r>
      <w:bookmarkEnd w:id="280"/>
    </w:p>
    <w:p w14:paraId="345B4441" w14:textId="77777777" w:rsidR="00116EE0" w:rsidRPr="00E069B6" w:rsidRDefault="00116EE0" w:rsidP="00116EE0">
      <w:pPr>
        <w:pStyle w:val="Heading1separatationline"/>
      </w:pPr>
    </w:p>
    <w:p w14:paraId="2D81C59B" w14:textId="7049EC0C" w:rsidR="00116EE0" w:rsidRDefault="00B11DEF" w:rsidP="00116EE0">
      <w:pPr>
        <w:pStyle w:val="BodyText"/>
      </w:pPr>
      <w:r>
        <w:t xml:space="preserve">Marine </w:t>
      </w:r>
      <w:r w:rsidR="00116EE0">
        <w:t>AtoN</w:t>
      </w:r>
      <w:r w:rsidR="00116EE0">
        <w:tab/>
      </w:r>
      <w:r>
        <w:t xml:space="preserve">Marine </w:t>
      </w:r>
      <w:r w:rsidR="00116EE0">
        <w:t>Aids to Navigation</w:t>
      </w:r>
    </w:p>
    <w:p w14:paraId="58736FDF" w14:textId="543B1AF4" w:rsidR="00976FA0" w:rsidRDefault="00976FA0" w:rsidP="00116EE0">
      <w:pPr>
        <w:pStyle w:val="BodyText"/>
        <w:rPr>
          <w:lang w:eastAsia="ko-KR"/>
        </w:rPr>
      </w:pPr>
      <w:r>
        <w:rPr>
          <w:rFonts w:hint="eastAsia"/>
          <w:lang w:eastAsia="ko-KR"/>
        </w:rPr>
        <w:t>M</w:t>
      </w:r>
      <w:r>
        <w:rPr>
          <w:lang w:eastAsia="ko-KR"/>
        </w:rPr>
        <w:t>BS</w:t>
      </w:r>
      <w:r>
        <w:rPr>
          <w:lang w:eastAsia="ko-KR"/>
        </w:rPr>
        <w:tab/>
        <w:t xml:space="preserve">Maritime </w:t>
      </w:r>
      <w:r w:rsidR="006A2ECD">
        <w:rPr>
          <w:lang w:eastAsia="ko-KR"/>
        </w:rPr>
        <w:t>Buoyage</w:t>
      </w:r>
      <w:r>
        <w:rPr>
          <w:lang w:eastAsia="ko-KR"/>
        </w:rPr>
        <w:t xml:space="preserve"> System</w:t>
      </w:r>
    </w:p>
    <w:p w14:paraId="6D697549" w14:textId="77777777" w:rsidR="00116EE0" w:rsidRDefault="00116EE0" w:rsidP="00116EE0">
      <w:pPr>
        <w:pStyle w:val="BodyText"/>
      </w:pPr>
    </w:p>
    <w:p w14:paraId="733A7B6E" w14:textId="77777777" w:rsidR="00116EE0" w:rsidRDefault="00116EE0" w:rsidP="00116EE0">
      <w:pPr>
        <w:pStyle w:val="Heading1"/>
      </w:pPr>
      <w:bookmarkStart w:id="281" w:name="_Toc159308423"/>
      <w:r>
        <w:t>References</w:t>
      </w:r>
      <w:bookmarkEnd w:id="281"/>
    </w:p>
    <w:p w14:paraId="259E1B95" w14:textId="77777777" w:rsidR="00116EE0" w:rsidRDefault="00116EE0" w:rsidP="00116EE0">
      <w:pPr>
        <w:pStyle w:val="Heading1separatationline"/>
      </w:pPr>
    </w:p>
    <w:p w14:paraId="289CCE0E" w14:textId="57145322" w:rsidR="00E972FA" w:rsidRPr="00C50B8E" w:rsidRDefault="00E972FA" w:rsidP="00AB7E1C">
      <w:pPr>
        <w:pStyle w:val="Reference"/>
        <w:rPr>
          <w:ins w:id="282" w:author="3" w:date="2025-07-21T12:01:00Z" w16du:dateUtc="2025-07-21T03:01:00Z"/>
        </w:rPr>
      </w:pPr>
      <w:del w:id="283" w:author="3" w:date="2025-07-21T12:02:00Z" w16du:dateUtc="2025-07-21T03:02:00Z">
        <w:r w:rsidDel="00C50B8E">
          <w:fldChar w:fldCharType="begin"/>
        </w:r>
        <w:r w:rsidDel="00C50B8E">
          <w:delInstrText>HYPERLINK "http://www.itu.int"</w:delInstrText>
        </w:r>
        <w:r w:rsidDel="00C50B8E">
          <w:fldChar w:fldCharType="separate"/>
        </w:r>
        <w:r w:rsidRPr="00DD3C6A" w:rsidDel="00C50B8E">
          <w:rPr>
            <w:rStyle w:val="Hyperlink"/>
          </w:rPr>
          <w:delText>www.itu.int</w:delText>
        </w:r>
        <w:r w:rsidDel="00C50B8E">
          <w:fldChar w:fldCharType="end"/>
        </w:r>
      </w:del>
      <w:ins w:id="284" w:author="3" w:date="2025-07-21T12:02:00Z" w16du:dateUtc="2025-07-21T03:02:00Z">
        <w:r w:rsidR="00C50B8E">
          <w:fldChar w:fldCharType="begin"/>
        </w:r>
        <w:r w:rsidR="00C50B8E">
          <w:instrText>HYPERLINK "http://www.itu.int"</w:instrText>
        </w:r>
        <w:r w:rsidR="00C50B8E">
          <w:fldChar w:fldCharType="separate"/>
        </w:r>
        <w:r w:rsidR="00C50B8E">
          <w:rPr>
            <w:rStyle w:val="Hyperlink"/>
            <w:rFonts w:eastAsiaTheme="minorEastAsia" w:hint="eastAsia"/>
            <w:lang w:eastAsia="ko-KR"/>
          </w:rPr>
          <w:t>ITU-R</w:t>
        </w:r>
        <w:r w:rsidR="00C50B8E">
          <w:fldChar w:fldCharType="end"/>
        </w:r>
        <w:r w:rsidR="00C50B8E">
          <w:rPr>
            <w:rFonts w:eastAsiaTheme="minorEastAsia" w:hint="eastAsia"/>
            <w:lang w:eastAsia="ko-KR"/>
          </w:rPr>
          <w:t xml:space="preserve"> M.2160 </w:t>
        </w:r>
        <w:r w:rsidR="00C50B8E">
          <w:rPr>
            <w:rFonts w:eastAsiaTheme="minorEastAsia"/>
            <w:lang w:eastAsia="ko-KR"/>
          </w:rPr>
          <w:t>–</w:t>
        </w:r>
        <w:r w:rsidR="00C50B8E">
          <w:rPr>
            <w:rFonts w:eastAsiaTheme="minorEastAsia" w:hint="eastAsia"/>
            <w:lang w:eastAsia="ko-KR"/>
          </w:rPr>
          <w:t xml:space="preserve"> Framework and overall objectives of the future development of International Mobile Telecommunications (IMT) for 2030 and beyond</w:t>
        </w:r>
      </w:ins>
    </w:p>
    <w:p w14:paraId="0840136B" w14:textId="07DE1416" w:rsidR="00C50B8E" w:rsidRDefault="00C50B8E" w:rsidP="00AB7E1C">
      <w:pPr>
        <w:pStyle w:val="Reference"/>
      </w:pPr>
      <w:ins w:id="285" w:author="3" w:date="2025-07-21T12:01:00Z" w16du:dateUtc="2025-07-21T03:01:00Z">
        <w:r>
          <w:rPr>
            <w:rFonts w:eastAsiaTheme="minorEastAsia" w:hint="eastAsia"/>
            <w:lang w:eastAsia="ko-KR"/>
          </w:rPr>
          <w:t xml:space="preserve">ITU-R M.2083 </w:t>
        </w:r>
        <w:r>
          <w:rPr>
            <w:rFonts w:eastAsiaTheme="minorEastAsia"/>
            <w:lang w:eastAsia="ko-KR"/>
          </w:rPr>
          <w:t>–</w:t>
        </w:r>
        <w:r>
          <w:rPr>
            <w:rFonts w:eastAsiaTheme="minorEastAsia" w:hint="eastAsia"/>
            <w:lang w:eastAsia="ko-KR"/>
          </w:rPr>
          <w:t xml:space="preserve"> Framework and overall objective</w:t>
        </w:r>
      </w:ins>
      <w:ins w:id="286" w:author="3" w:date="2025-07-21T12:02:00Z" w16du:dateUtc="2025-07-21T03:02:00Z">
        <w:r>
          <w:rPr>
            <w:rFonts w:eastAsiaTheme="minorEastAsia" w:hint="eastAsia"/>
            <w:lang w:eastAsia="ko-KR"/>
          </w:rPr>
          <w:t>s of the future development of IMT for 2020 and beyond</w:t>
        </w:r>
      </w:ins>
    </w:p>
    <w:p w14:paraId="6E0441B2" w14:textId="77777777" w:rsidR="00E972FA" w:rsidRPr="00A00BC7" w:rsidRDefault="00E972FA" w:rsidP="00AB7E1C">
      <w:pPr>
        <w:pStyle w:val="Reference"/>
        <w:rPr>
          <w:ins w:id="287" w:author="3" w:date="2025-07-21T11:57:00Z" w16du:dateUtc="2025-07-21T02:57:00Z"/>
        </w:rPr>
      </w:pPr>
      <w:hyperlink r:id="rId28" w:history="1">
        <w:r w:rsidRPr="003D6C61">
          <w:rPr>
            <w:rStyle w:val="Hyperlink"/>
            <w:rFonts w:ascii="Calibri" w:hAnsi="Calibri"/>
            <w:lang w:eastAsia="ko-KR"/>
          </w:rPr>
          <w:t>www.3gpp.org</w:t>
        </w:r>
      </w:hyperlink>
    </w:p>
    <w:p w14:paraId="6F73C290" w14:textId="357B51AC" w:rsidR="00A00BC7" w:rsidRDefault="00A00BC7" w:rsidP="00A00BC7">
      <w:pPr>
        <w:pStyle w:val="Reference"/>
        <w:rPr>
          <w:ins w:id="288" w:author="3" w:date="2025-07-21T11:57:00Z" w16du:dateUtc="2025-07-21T02:57:00Z"/>
        </w:rPr>
      </w:pPr>
      <w:ins w:id="289" w:author="3" w:date="2025-07-21T11:57:00Z" w16du:dateUtc="2025-07-21T02:57:00Z">
        <w:r>
          <w:t>IALA Guideline G1128 – The Performance and Monitoring of DGNSS Services in the Frequency Band 283.5–325 kHz</w:t>
        </w:r>
      </w:ins>
    </w:p>
    <w:p w14:paraId="46FC0A18" w14:textId="4E12B463" w:rsidR="00A00BC7" w:rsidRDefault="00A00BC7" w:rsidP="00A00BC7">
      <w:pPr>
        <w:pStyle w:val="Reference"/>
        <w:rPr>
          <w:ins w:id="290" w:author="3" w:date="2025-07-21T11:57:00Z" w16du:dateUtc="2025-07-21T02:57:00Z"/>
        </w:rPr>
      </w:pPr>
      <w:ins w:id="291" w:author="3" w:date="2025-07-21T11:57:00Z" w16du:dateUtc="2025-07-21T02:57:00Z">
        <w:r>
          <w:t>IMO Resolution A.1046(27) – World-Wide Radio Navigation System</w:t>
        </w:r>
      </w:ins>
    </w:p>
    <w:p w14:paraId="4E1C1741" w14:textId="6EF472FA" w:rsidR="00A00BC7" w:rsidRDefault="00A00BC7" w:rsidP="00A00BC7">
      <w:pPr>
        <w:pStyle w:val="Reference"/>
        <w:rPr>
          <w:ins w:id="292" w:author="3" w:date="2025-07-21T11:57:00Z" w16du:dateUtc="2025-07-21T02:57:00Z"/>
        </w:rPr>
      </w:pPr>
      <w:ins w:id="293" w:author="3" w:date="2025-07-21T11:57:00Z" w16du:dateUtc="2025-07-21T02:57:00Z">
        <w:r>
          <w:t>IALA Recommendation R-129 – On R-Mode and Resilient PNT</w:t>
        </w:r>
      </w:ins>
    </w:p>
    <w:p w14:paraId="470FBA4A" w14:textId="543A94EE" w:rsidR="00A00BC7" w:rsidRPr="00DD3C6A" w:rsidRDefault="00A00BC7" w:rsidP="00A00BC7">
      <w:pPr>
        <w:pStyle w:val="Reference"/>
      </w:pPr>
      <w:ins w:id="294" w:author="3" w:date="2025-07-21T11:57:00Z" w16du:dateUtc="2025-07-21T02:57:00Z">
        <w:r>
          <w:t>IALA S-200 and S-100 Product Specifications (under development)</w:t>
        </w:r>
      </w:ins>
    </w:p>
    <w:p w14:paraId="3D94D6E8" w14:textId="69168423" w:rsidR="00583526" w:rsidRDefault="00583526" w:rsidP="00DD3C6A">
      <w:pPr>
        <w:pStyle w:val="Reference"/>
      </w:pPr>
      <w:r>
        <w:br w:type="page"/>
      </w:r>
    </w:p>
    <w:p w14:paraId="38F5C12E" w14:textId="11B5CB08" w:rsidR="00F36075" w:rsidRPr="00DD3C6A" w:rsidRDefault="00CA2F80" w:rsidP="00F36075">
      <w:pPr>
        <w:pStyle w:val="Annex"/>
        <w:spacing w:line="276" w:lineRule="auto"/>
        <w:ind w:left="851" w:hanging="851"/>
        <w:rPr>
          <w:i w:val="0"/>
          <w:iCs/>
          <w:u w:val="none"/>
        </w:rPr>
      </w:pPr>
      <w:bookmarkStart w:id="295" w:name="_Toc159308424"/>
      <w:bookmarkStart w:id="296" w:name="_Hlk114734462"/>
      <w:r>
        <w:rPr>
          <w:i w:val="0"/>
          <w:iCs/>
          <w:u w:val="none"/>
        </w:rPr>
        <w:lastRenderedPageBreak/>
        <w:t>U</w:t>
      </w:r>
      <w:r w:rsidR="004E72BB">
        <w:rPr>
          <w:i w:val="0"/>
          <w:iCs/>
          <w:u w:val="none"/>
        </w:rPr>
        <w:t xml:space="preserve">se cases and potential requirements </w:t>
      </w:r>
      <w:r w:rsidR="00976FA0">
        <w:rPr>
          <w:i w:val="0"/>
          <w:iCs/>
          <w:u w:val="none"/>
        </w:rPr>
        <w:t xml:space="preserve">on </w:t>
      </w:r>
      <w:r>
        <w:rPr>
          <w:i w:val="0"/>
          <w:iCs/>
          <w:u w:val="none"/>
        </w:rPr>
        <w:t>MBS</w:t>
      </w:r>
      <w:bookmarkEnd w:id="295"/>
    </w:p>
    <w:bookmarkEnd w:id="296"/>
    <w:p w14:paraId="46800035" w14:textId="1B427D8E" w:rsidR="00976FA0" w:rsidRDefault="001C0219" w:rsidP="007F10C0">
      <w:pPr>
        <w:spacing w:after="160" w:line="256" w:lineRule="auto"/>
        <w:rPr>
          <w:rFonts w:ascii="Calibri" w:eastAsia="Calibri" w:hAnsi="Calibri" w:cs="Times New Roman"/>
          <w:sz w:val="22"/>
        </w:rPr>
      </w:pPr>
      <w:r>
        <w:rPr>
          <w:rFonts w:ascii="Calibri" w:eastAsia="Calibri" w:hAnsi="Calibri" w:cs="Times New Roman"/>
          <w:sz w:val="22"/>
        </w:rPr>
        <w:t>This annex provides use cases and potential requirement</w:t>
      </w:r>
      <w:r w:rsidR="007F10C0">
        <w:rPr>
          <w:rFonts w:ascii="Calibri" w:eastAsia="Calibri" w:hAnsi="Calibri" w:cs="Times New Roman"/>
          <w:sz w:val="22"/>
        </w:rPr>
        <w:t xml:space="preserve">s </w:t>
      </w:r>
      <w:r w:rsidR="00976FA0">
        <w:rPr>
          <w:rFonts w:ascii="Calibri" w:eastAsia="Calibri" w:hAnsi="Calibri" w:cs="Times New Roman"/>
          <w:sz w:val="22"/>
        </w:rPr>
        <w:t xml:space="preserve">on MBS </w:t>
      </w:r>
      <w:r w:rsidR="00B131B1">
        <w:rPr>
          <w:rFonts w:ascii="Calibri" w:eastAsia="Calibri" w:hAnsi="Calibri" w:cs="Times New Roman"/>
          <w:sz w:val="22"/>
        </w:rPr>
        <w:t>to be formulated as inputs into 3GPP standardization for IMT-2030</w:t>
      </w:r>
      <w:r w:rsidR="000B48F8">
        <w:rPr>
          <w:rFonts w:ascii="Calibri" w:eastAsia="Calibri" w:hAnsi="Calibri" w:cs="Times New Roman"/>
          <w:sz w:val="22"/>
        </w:rPr>
        <w:t xml:space="preserve"> based on use cases developed from IALA perspective which are introduced in Section 3.</w:t>
      </w:r>
    </w:p>
    <w:p w14:paraId="6787356D" w14:textId="43967AEE" w:rsidR="00C5583C" w:rsidRDefault="00C5583C" w:rsidP="00DD3C6A">
      <w:pPr>
        <w:pStyle w:val="Heading2"/>
        <w:numPr>
          <w:ilvl w:val="0"/>
          <w:numId w:val="0"/>
        </w:numPr>
        <w:ind w:left="576" w:hanging="576"/>
      </w:pPr>
      <w:bookmarkStart w:id="297" w:name="_Toc159308425"/>
      <w:r>
        <w:rPr>
          <w:lang w:eastAsia="ko-KR"/>
        </w:rPr>
        <w:t>A.</w:t>
      </w:r>
      <w:r w:rsidR="00D161AF">
        <w:rPr>
          <w:lang w:eastAsia="ko-KR"/>
        </w:rPr>
        <w:t>1</w:t>
      </w:r>
      <w:r>
        <w:rPr>
          <w:lang w:eastAsia="ko-KR"/>
        </w:rPr>
        <w:t xml:space="preserve"> </w:t>
      </w:r>
      <w:r>
        <w:t xml:space="preserve">Use case on </w:t>
      </w:r>
      <w:r w:rsidR="000B48F8">
        <w:t>…</w:t>
      </w:r>
      <w:bookmarkEnd w:id="297"/>
    </w:p>
    <w:p w14:paraId="7F131B4D" w14:textId="7F6F5676" w:rsidR="00E61AD7" w:rsidRPr="003F26E7" w:rsidRDefault="00E61AD7" w:rsidP="00E61AD7">
      <w:pPr>
        <w:pStyle w:val="Heading3"/>
        <w:numPr>
          <w:ilvl w:val="0"/>
          <w:numId w:val="0"/>
        </w:numPr>
        <w:ind w:left="720" w:hanging="720"/>
      </w:pPr>
      <w:bookmarkStart w:id="298" w:name="_Toc159308426"/>
      <w:r>
        <w:t>A.X</w:t>
      </w:r>
      <w:r w:rsidRPr="003F26E7">
        <w:t>.</w:t>
      </w:r>
      <w:r>
        <w:t>1</w:t>
      </w:r>
      <w:r w:rsidRPr="003F26E7">
        <w:tab/>
      </w:r>
      <w:r w:rsidR="009F5494">
        <w:t>Description</w:t>
      </w:r>
      <w:bookmarkEnd w:id="298"/>
      <w:r w:rsidR="009F5494" w:rsidDel="009F5494">
        <w:t xml:space="preserve"> </w:t>
      </w:r>
    </w:p>
    <w:p w14:paraId="55F03268" w14:textId="77777777" w:rsidR="000B0A5A" w:rsidRPr="00DD3C6A" w:rsidRDefault="000B0A5A" w:rsidP="000B0A5A">
      <w:pPr>
        <w:rPr>
          <w:rFonts w:eastAsia="Calibri"/>
          <w:sz w:val="22"/>
        </w:rPr>
      </w:pPr>
      <w:r w:rsidRPr="00DD3C6A">
        <w:rPr>
          <w:sz w:val="22"/>
        </w:rPr>
        <w:t>&lt;Describe what the use case intends to achieve.&gt;</w:t>
      </w:r>
    </w:p>
    <w:p w14:paraId="7ACAA11C" w14:textId="646866ED" w:rsidR="000B0A5A" w:rsidRPr="003F26E7" w:rsidRDefault="006B02C4" w:rsidP="00DD3C6A">
      <w:pPr>
        <w:pStyle w:val="Heading3"/>
        <w:numPr>
          <w:ilvl w:val="0"/>
          <w:numId w:val="0"/>
        </w:numPr>
        <w:ind w:left="720" w:hanging="720"/>
      </w:pPr>
      <w:bookmarkStart w:id="299" w:name="_Toc355779205"/>
      <w:bookmarkStart w:id="300" w:name="_Toc354586743"/>
      <w:bookmarkStart w:id="301" w:name="_Toc354590102"/>
      <w:bookmarkStart w:id="302" w:name="_Toc159308427"/>
      <w:bookmarkEnd w:id="299"/>
      <w:bookmarkEnd w:id="300"/>
      <w:bookmarkEnd w:id="301"/>
      <w:r>
        <w:t>A.X</w:t>
      </w:r>
      <w:r w:rsidR="000B0A5A" w:rsidRPr="003F26E7">
        <w:t>.2</w:t>
      </w:r>
      <w:r w:rsidR="000B0A5A" w:rsidRPr="003F26E7">
        <w:tab/>
        <w:t>Pre-conditions</w:t>
      </w:r>
      <w:bookmarkEnd w:id="302"/>
    </w:p>
    <w:p w14:paraId="4A93AD80" w14:textId="77777777" w:rsidR="000B0A5A" w:rsidRPr="00DD3C6A" w:rsidRDefault="000B0A5A" w:rsidP="000B0A5A">
      <w:pPr>
        <w:rPr>
          <w:rFonts w:eastAsia="Calibri"/>
          <w:sz w:val="22"/>
        </w:rPr>
      </w:pPr>
      <w:r w:rsidRPr="00DD3C6A">
        <w:rPr>
          <w:sz w:val="22"/>
        </w:rPr>
        <w:t>&lt;List any pre-conditions that need to exist for this use case, preferably as a bulleted list, e.g. UE is registered to the network.&gt;</w:t>
      </w:r>
    </w:p>
    <w:p w14:paraId="1E73EAEF" w14:textId="0BF17C2D" w:rsidR="000B0A5A" w:rsidRPr="003F26E7" w:rsidRDefault="00D161AF" w:rsidP="00DD3C6A">
      <w:pPr>
        <w:pStyle w:val="Heading3"/>
        <w:numPr>
          <w:ilvl w:val="0"/>
          <w:numId w:val="0"/>
        </w:numPr>
        <w:ind w:left="720" w:hanging="720"/>
      </w:pPr>
      <w:bookmarkStart w:id="303" w:name="_Toc355779206"/>
      <w:bookmarkStart w:id="304" w:name="_Toc354586744"/>
      <w:bookmarkStart w:id="305" w:name="_Toc354590103"/>
      <w:bookmarkStart w:id="306" w:name="_Toc159308428"/>
      <w:bookmarkEnd w:id="303"/>
      <w:bookmarkEnd w:id="304"/>
      <w:bookmarkEnd w:id="305"/>
      <w:r w:rsidRPr="003F26E7">
        <w:t>A</w:t>
      </w:r>
      <w:r w:rsidR="000B0A5A" w:rsidRPr="003F26E7">
        <w:t>.</w:t>
      </w:r>
      <w:r w:rsidR="009770CB" w:rsidRPr="009770CB">
        <w:t xml:space="preserve"> </w:t>
      </w:r>
      <w:r w:rsidR="009770CB">
        <w:t>X</w:t>
      </w:r>
      <w:r w:rsidR="000B0A5A" w:rsidRPr="003F26E7">
        <w:t>.3</w:t>
      </w:r>
      <w:r w:rsidR="000B0A5A" w:rsidRPr="003F26E7">
        <w:tab/>
        <w:t>Service Flows</w:t>
      </w:r>
      <w:bookmarkEnd w:id="306"/>
    </w:p>
    <w:p w14:paraId="600887B9" w14:textId="77777777" w:rsidR="000B0A5A" w:rsidRPr="00DD3C6A" w:rsidRDefault="000B0A5A" w:rsidP="000B0A5A">
      <w:pPr>
        <w:rPr>
          <w:rFonts w:eastAsia="Calibri"/>
          <w:sz w:val="22"/>
        </w:rPr>
      </w:pPr>
      <w:r w:rsidRPr="00DD3C6A">
        <w:rPr>
          <w:sz w:val="22"/>
        </w:rPr>
        <w:t>&lt;Describe the sequence of events that explain what needs to happen, preferably as a numbered list, e.g. 1. User makes a voice call, 2. Called party receives alerting message.&gt;</w:t>
      </w:r>
    </w:p>
    <w:p w14:paraId="424BA730" w14:textId="07DF78B8" w:rsidR="000B0A5A" w:rsidRPr="003F26E7" w:rsidRDefault="006B02C4" w:rsidP="00DD3C6A">
      <w:pPr>
        <w:pStyle w:val="Heading3"/>
        <w:numPr>
          <w:ilvl w:val="0"/>
          <w:numId w:val="0"/>
        </w:numPr>
        <w:ind w:left="720" w:hanging="720"/>
      </w:pPr>
      <w:bookmarkStart w:id="307" w:name="_Toc355779207"/>
      <w:bookmarkStart w:id="308" w:name="_Toc354586745"/>
      <w:bookmarkStart w:id="309" w:name="_Toc354590104"/>
      <w:bookmarkStart w:id="310" w:name="_Toc159308429"/>
      <w:bookmarkEnd w:id="307"/>
      <w:bookmarkEnd w:id="308"/>
      <w:bookmarkEnd w:id="309"/>
      <w:r>
        <w:t>A.X</w:t>
      </w:r>
      <w:r w:rsidR="000B0A5A" w:rsidRPr="003F26E7">
        <w:t>.4</w:t>
      </w:r>
      <w:r w:rsidR="000B0A5A" w:rsidRPr="003F26E7">
        <w:tab/>
        <w:t>Post-conditions</w:t>
      </w:r>
      <w:bookmarkEnd w:id="310"/>
    </w:p>
    <w:p w14:paraId="6B59B440" w14:textId="77777777" w:rsidR="000B0A5A" w:rsidRPr="00DD3C6A" w:rsidRDefault="000B0A5A" w:rsidP="000B0A5A">
      <w:pPr>
        <w:rPr>
          <w:rFonts w:eastAsia="Calibri"/>
          <w:sz w:val="22"/>
        </w:rPr>
      </w:pPr>
      <w:r w:rsidRPr="00DD3C6A">
        <w:rPr>
          <w:sz w:val="22"/>
        </w:rPr>
        <w:t>&lt;Describe the end result e.g. Called party can decide whether to accept call based on information displayed on UE screen.&gt;</w:t>
      </w:r>
    </w:p>
    <w:p w14:paraId="6B64F6F4" w14:textId="7E8E72A3" w:rsidR="000B0A5A" w:rsidRPr="003F26E7" w:rsidRDefault="006B02C4" w:rsidP="00DD3C6A">
      <w:pPr>
        <w:pStyle w:val="Heading3"/>
        <w:numPr>
          <w:ilvl w:val="0"/>
          <w:numId w:val="0"/>
        </w:numPr>
        <w:ind w:left="720" w:hanging="720"/>
      </w:pPr>
      <w:bookmarkStart w:id="311" w:name="_Toc355779209"/>
      <w:bookmarkStart w:id="312" w:name="_Toc354586747"/>
      <w:bookmarkStart w:id="313" w:name="_Toc354590106"/>
      <w:bookmarkStart w:id="314" w:name="_Toc159308430"/>
      <w:bookmarkEnd w:id="311"/>
      <w:bookmarkEnd w:id="312"/>
      <w:bookmarkEnd w:id="313"/>
      <w:r>
        <w:t>A.X</w:t>
      </w:r>
      <w:r w:rsidR="000B0A5A" w:rsidRPr="003F26E7">
        <w:t>.5</w:t>
      </w:r>
      <w:r w:rsidR="000B0A5A" w:rsidRPr="003F26E7">
        <w:tab/>
        <w:t>Existing features partly or fully covering the use case functionality</w:t>
      </w:r>
      <w:bookmarkEnd w:id="314"/>
    </w:p>
    <w:p w14:paraId="1B62EAA6" w14:textId="77777777" w:rsidR="000B0A5A" w:rsidRPr="00DD3C6A" w:rsidRDefault="000B0A5A" w:rsidP="000B0A5A">
      <w:pPr>
        <w:rPr>
          <w:rFonts w:eastAsia="Calibri"/>
          <w:sz w:val="22"/>
        </w:rPr>
      </w:pPr>
      <w:r w:rsidRPr="00DD3C6A">
        <w:rPr>
          <w:sz w:val="22"/>
        </w:rPr>
        <w:t>&lt; Highlight existing features in the existing set of normative specifications that partly or fully cover this use case.&gt;</w:t>
      </w:r>
    </w:p>
    <w:p w14:paraId="3CD0AD75" w14:textId="678A585D" w:rsidR="000B0A5A" w:rsidRPr="003F26E7" w:rsidRDefault="006B02C4" w:rsidP="00DD3C6A">
      <w:pPr>
        <w:pStyle w:val="Heading3"/>
        <w:numPr>
          <w:ilvl w:val="0"/>
          <w:numId w:val="0"/>
        </w:numPr>
        <w:ind w:left="720" w:hanging="720"/>
      </w:pPr>
      <w:bookmarkStart w:id="315" w:name="_Toc159308431"/>
      <w:r>
        <w:t>A.X</w:t>
      </w:r>
      <w:r w:rsidR="000B0A5A" w:rsidRPr="003F26E7">
        <w:t>.6</w:t>
      </w:r>
      <w:r w:rsidR="000B0A5A" w:rsidRPr="003F26E7">
        <w:tab/>
        <w:t>Potential New Requirements needed to support the use case</w:t>
      </w:r>
      <w:bookmarkEnd w:id="315"/>
    </w:p>
    <w:p w14:paraId="2C9B4276" w14:textId="77777777" w:rsidR="000B0A5A" w:rsidRPr="00DD3C6A" w:rsidRDefault="000B0A5A" w:rsidP="000B0A5A">
      <w:pPr>
        <w:rPr>
          <w:rFonts w:eastAsia="Calibri"/>
          <w:sz w:val="22"/>
        </w:rPr>
      </w:pPr>
      <w:r w:rsidRPr="00DD3C6A">
        <w:rPr>
          <w:sz w:val="22"/>
        </w:rPr>
        <w:t>&lt;Provide draft new requirements that are needed to realise the use case, and that are not yet covered in any normative specification.&gt;</w:t>
      </w:r>
    </w:p>
    <w:p w14:paraId="49EAE7D2" w14:textId="7CFCB976" w:rsidR="001C0219" w:rsidRPr="003F26E7" w:rsidRDefault="001C0219" w:rsidP="00DD3C6A">
      <w:pPr>
        <w:spacing w:after="160" w:line="256" w:lineRule="auto"/>
      </w:pPr>
    </w:p>
    <w:p w14:paraId="68D12F86" w14:textId="2D4D48F3" w:rsidR="00CC7645" w:rsidRPr="003F26E7" w:rsidRDefault="00CC7645" w:rsidP="00116EE0">
      <w:pPr>
        <w:pStyle w:val="BodyText"/>
        <w:rPr>
          <w:rFonts w:eastAsia="Times New Roman" w:cs="Times New Roman"/>
        </w:rPr>
      </w:pPr>
      <w:r w:rsidRPr="003F26E7">
        <w:rPr>
          <w:rFonts w:eastAsia="Times New Roman" w:cs="Times New Roman"/>
        </w:rPr>
        <w:br w:type="page"/>
      </w:r>
    </w:p>
    <w:p w14:paraId="17D7A160" w14:textId="0663E978" w:rsidR="00CC7645" w:rsidRPr="007272F2" w:rsidRDefault="00CA2F80" w:rsidP="00CC7645">
      <w:pPr>
        <w:pStyle w:val="Annex"/>
        <w:spacing w:line="276" w:lineRule="auto"/>
        <w:ind w:left="851" w:hanging="851"/>
        <w:rPr>
          <w:i w:val="0"/>
          <w:iCs/>
          <w:u w:val="none"/>
        </w:rPr>
      </w:pPr>
      <w:bookmarkStart w:id="316" w:name="_Toc159308432"/>
      <w:r>
        <w:rPr>
          <w:i w:val="0"/>
          <w:iCs/>
          <w:u w:val="none"/>
        </w:rPr>
        <w:lastRenderedPageBreak/>
        <w:t>U</w:t>
      </w:r>
      <w:r w:rsidR="00CC7645">
        <w:rPr>
          <w:i w:val="0"/>
          <w:iCs/>
          <w:u w:val="none"/>
        </w:rPr>
        <w:t>se cases and potential requirements on PNT</w:t>
      </w:r>
      <w:bookmarkEnd w:id="316"/>
    </w:p>
    <w:p w14:paraId="4656ADBA" w14:textId="1CF2FA4E" w:rsidR="00CC7645" w:rsidRDefault="00CC7645" w:rsidP="00CC7645">
      <w:pPr>
        <w:spacing w:after="160" w:line="256" w:lineRule="auto"/>
        <w:rPr>
          <w:rFonts w:ascii="Calibri" w:eastAsia="Calibri" w:hAnsi="Calibri" w:cs="Times New Roman"/>
          <w:sz w:val="22"/>
        </w:rPr>
      </w:pPr>
      <w:r>
        <w:rPr>
          <w:rFonts w:ascii="Calibri" w:eastAsia="Calibri" w:hAnsi="Calibri" w:cs="Times New Roman"/>
          <w:sz w:val="22"/>
        </w:rPr>
        <w:t xml:space="preserve">This annex provides the example of use cases and potential requirements on </w:t>
      </w:r>
      <w:r w:rsidR="003B3A1A">
        <w:rPr>
          <w:rFonts w:ascii="Calibri" w:eastAsia="Calibri" w:hAnsi="Calibri" w:cs="Times New Roman"/>
          <w:sz w:val="22"/>
        </w:rPr>
        <w:t>PNT</w:t>
      </w:r>
      <w:r>
        <w:rPr>
          <w:rFonts w:ascii="Calibri" w:eastAsia="Calibri" w:hAnsi="Calibri" w:cs="Times New Roman"/>
          <w:sz w:val="22"/>
        </w:rPr>
        <w:t xml:space="preserve"> to be formulated as inputs into 3GPP standardization for IMT-2030</w:t>
      </w:r>
      <w:r w:rsidR="000B48F8">
        <w:rPr>
          <w:rFonts w:ascii="Calibri" w:eastAsia="Calibri" w:hAnsi="Calibri" w:cs="Times New Roman"/>
          <w:sz w:val="22"/>
        </w:rPr>
        <w:t xml:space="preserve"> based on use cases developed from IALA perspective which are introduced in Section 4</w:t>
      </w:r>
      <w:r>
        <w:rPr>
          <w:rFonts w:ascii="Calibri" w:eastAsia="Calibri" w:hAnsi="Calibri" w:cs="Times New Roman"/>
          <w:sz w:val="22"/>
        </w:rPr>
        <w:t>.</w:t>
      </w:r>
    </w:p>
    <w:p w14:paraId="3624780B" w14:textId="30793C08" w:rsidR="00A90FE2" w:rsidRDefault="006B02C4" w:rsidP="00A90FE2">
      <w:pPr>
        <w:pStyle w:val="Heading2"/>
        <w:numPr>
          <w:ilvl w:val="0"/>
          <w:numId w:val="0"/>
        </w:numPr>
        <w:ind w:left="576" w:hanging="576"/>
      </w:pPr>
      <w:bookmarkStart w:id="317" w:name="_Toc159308433"/>
      <w:r>
        <w:rPr>
          <w:lang w:eastAsia="ko-KR"/>
        </w:rPr>
        <w:t>B.X</w:t>
      </w:r>
      <w:r w:rsidR="00A90FE2">
        <w:rPr>
          <w:lang w:eastAsia="ko-KR"/>
        </w:rPr>
        <w:t xml:space="preserve"> </w:t>
      </w:r>
      <w:r w:rsidR="00A90FE2">
        <w:t>Use case on …</w:t>
      </w:r>
      <w:bookmarkEnd w:id="317"/>
    </w:p>
    <w:p w14:paraId="333C4D05" w14:textId="002C9662" w:rsidR="000672FB" w:rsidRPr="003F26E7" w:rsidRDefault="006B02C4" w:rsidP="000672FB">
      <w:pPr>
        <w:pStyle w:val="Heading3"/>
        <w:numPr>
          <w:ilvl w:val="0"/>
          <w:numId w:val="0"/>
        </w:numPr>
        <w:ind w:left="720" w:hanging="720"/>
      </w:pPr>
      <w:bookmarkStart w:id="318" w:name="_Toc159308434"/>
      <w:r>
        <w:t>B.X</w:t>
      </w:r>
      <w:r w:rsidR="000672FB" w:rsidRPr="003F26E7">
        <w:t>.</w:t>
      </w:r>
      <w:r w:rsidR="000672FB">
        <w:t xml:space="preserve">1 </w:t>
      </w:r>
      <w:r w:rsidR="000672FB">
        <w:tab/>
      </w:r>
      <w:r w:rsidR="000672FB" w:rsidRPr="003F26E7">
        <w:t>Description</w:t>
      </w:r>
      <w:bookmarkEnd w:id="318"/>
    </w:p>
    <w:p w14:paraId="2B638A31" w14:textId="77777777" w:rsidR="000672FB" w:rsidRPr="007272F2" w:rsidRDefault="000672FB" w:rsidP="000672FB">
      <w:pPr>
        <w:rPr>
          <w:rFonts w:eastAsia="Calibri"/>
          <w:sz w:val="22"/>
        </w:rPr>
      </w:pPr>
      <w:r w:rsidRPr="007272F2">
        <w:rPr>
          <w:sz w:val="22"/>
        </w:rPr>
        <w:t>&lt;Describe what the use case intends to achieve.&gt;</w:t>
      </w:r>
    </w:p>
    <w:p w14:paraId="24B93752" w14:textId="21E21871" w:rsidR="000672FB" w:rsidRPr="003F26E7" w:rsidRDefault="006B02C4" w:rsidP="000672FB">
      <w:pPr>
        <w:pStyle w:val="Heading3"/>
        <w:numPr>
          <w:ilvl w:val="0"/>
          <w:numId w:val="0"/>
        </w:numPr>
        <w:ind w:left="720" w:hanging="720"/>
      </w:pPr>
      <w:bookmarkStart w:id="319" w:name="_Toc159308435"/>
      <w:r>
        <w:t>B.X</w:t>
      </w:r>
      <w:r w:rsidR="000672FB" w:rsidRPr="003F26E7">
        <w:t>.2</w:t>
      </w:r>
      <w:r w:rsidR="000672FB" w:rsidRPr="003F26E7">
        <w:tab/>
        <w:t>Pre-conditions</w:t>
      </w:r>
      <w:bookmarkEnd w:id="319"/>
    </w:p>
    <w:p w14:paraId="708BFD22" w14:textId="77777777" w:rsidR="000672FB" w:rsidRPr="007272F2" w:rsidRDefault="000672FB" w:rsidP="000672FB">
      <w:pPr>
        <w:rPr>
          <w:rFonts w:eastAsia="Calibri"/>
          <w:sz w:val="22"/>
        </w:rPr>
      </w:pPr>
      <w:r w:rsidRPr="007272F2">
        <w:rPr>
          <w:sz w:val="22"/>
        </w:rPr>
        <w:t>&lt;List any pre-conditions that need to exist for this use case, preferably as a bulleted list, e.g. UE is registered to the network.&gt;</w:t>
      </w:r>
    </w:p>
    <w:p w14:paraId="457AF1F8" w14:textId="161E0794" w:rsidR="000672FB" w:rsidRPr="003F26E7" w:rsidRDefault="006B02C4" w:rsidP="000672FB">
      <w:pPr>
        <w:pStyle w:val="Heading3"/>
        <w:numPr>
          <w:ilvl w:val="0"/>
          <w:numId w:val="0"/>
        </w:numPr>
        <w:ind w:left="720" w:hanging="720"/>
      </w:pPr>
      <w:bookmarkStart w:id="320" w:name="_Toc159308436"/>
      <w:r>
        <w:t>B.X</w:t>
      </w:r>
      <w:r w:rsidR="000672FB" w:rsidRPr="003F26E7">
        <w:t>.3</w:t>
      </w:r>
      <w:r w:rsidR="000672FB" w:rsidRPr="003F26E7">
        <w:tab/>
        <w:t>Service Flows</w:t>
      </w:r>
      <w:bookmarkEnd w:id="320"/>
    </w:p>
    <w:p w14:paraId="18A1913C" w14:textId="77777777" w:rsidR="000672FB" w:rsidRPr="007272F2" w:rsidRDefault="000672FB" w:rsidP="000672FB">
      <w:pPr>
        <w:rPr>
          <w:rFonts w:eastAsia="Calibri"/>
          <w:sz w:val="22"/>
        </w:rPr>
      </w:pPr>
      <w:r w:rsidRPr="007272F2">
        <w:rPr>
          <w:sz w:val="22"/>
        </w:rPr>
        <w:t>&lt;Describe the sequence of events that explain what needs to happen, preferably as a numbered list, e.g. 1. User makes a voice call, 2. Called party receives alerting message.&gt;</w:t>
      </w:r>
    </w:p>
    <w:p w14:paraId="094D71FB" w14:textId="49CFEC9B" w:rsidR="000672FB" w:rsidRPr="003F26E7" w:rsidRDefault="006B02C4" w:rsidP="000672FB">
      <w:pPr>
        <w:pStyle w:val="Heading3"/>
        <w:numPr>
          <w:ilvl w:val="0"/>
          <w:numId w:val="0"/>
        </w:numPr>
        <w:ind w:left="720" w:hanging="720"/>
      </w:pPr>
      <w:bookmarkStart w:id="321" w:name="_Toc159308437"/>
      <w:r>
        <w:t>B.X</w:t>
      </w:r>
      <w:r w:rsidR="000672FB" w:rsidRPr="003F26E7">
        <w:t>.4</w:t>
      </w:r>
      <w:r w:rsidR="000672FB" w:rsidRPr="003F26E7">
        <w:tab/>
        <w:t>Post-conditions</w:t>
      </w:r>
      <w:bookmarkEnd w:id="321"/>
    </w:p>
    <w:p w14:paraId="7B1A7316" w14:textId="77777777" w:rsidR="000672FB" w:rsidRPr="007272F2" w:rsidRDefault="000672FB" w:rsidP="000672FB">
      <w:pPr>
        <w:rPr>
          <w:rFonts w:eastAsia="Calibri"/>
          <w:sz w:val="22"/>
        </w:rPr>
      </w:pPr>
      <w:r w:rsidRPr="007272F2">
        <w:rPr>
          <w:sz w:val="22"/>
        </w:rPr>
        <w:t>&lt;Describe the end result e.g. Called party can decide whether to accept call based on information displayed on UE screen.&gt;</w:t>
      </w:r>
    </w:p>
    <w:p w14:paraId="40BE0914" w14:textId="13584CD1" w:rsidR="000672FB" w:rsidRPr="003F26E7" w:rsidRDefault="006B02C4" w:rsidP="000672FB">
      <w:pPr>
        <w:pStyle w:val="Heading3"/>
        <w:numPr>
          <w:ilvl w:val="0"/>
          <w:numId w:val="0"/>
        </w:numPr>
        <w:ind w:left="720" w:hanging="720"/>
      </w:pPr>
      <w:bookmarkStart w:id="322" w:name="_Toc159308438"/>
      <w:r>
        <w:t>B.X</w:t>
      </w:r>
      <w:r w:rsidR="000672FB" w:rsidRPr="003F26E7">
        <w:t>.5</w:t>
      </w:r>
      <w:r w:rsidR="000672FB" w:rsidRPr="003F26E7">
        <w:tab/>
        <w:t>Existing features partly or fully covering the use case functionality</w:t>
      </w:r>
      <w:bookmarkEnd w:id="322"/>
    </w:p>
    <w:p w14:paraId="556F284B" w14:textId="77777777" w:rsidR="000672FB" w:rsidRPr="007272F2" w:rsidRDefault="000672FB" w:rsidP="000672FB">
      <w:pPr>
        <w:rPr>
          <w:rFonts w:eastAsia="Calibri"/>
          <w:sz w:val="22"/>
        </w:rPr>
      </w:pPr>
      <w:r w:rsidRPr="007272F2">
        <w:rPr>
          <w:sz w:val="22"/>
        </w:rPr>
        <w:t>&lt; Highlight existing features in the existing set of normative specifications that partly or fully cover this use case.&gt;</w:t>
      </w:r>
    </w:p>
    <w:p w14:paraId="2469B1E5" w14:textId="4255F445" w:rsidR="000672FB" w:rsidRPr="003F26E7" w:rsidRDefault="006B02C4" w:rsidP="000672FB">
      <w:pPr>
        <w:pStyle w:val="Heading3"/>
        <w:numPr>
          <w:ilvl w:val="0"/>
          <w:numId w:val="0"/>
        </w:numPr>
        <w:ind w:left="720" w:hanging="720"/>
      </w:pPr>
      <w:bookmarkStart w:id="323" w:name="_Toc159308439"/>
      <w:r>
        <w:t>B.X</w:t>
      </w:r>
      <w:r w:rsidR="000672FB" w:rsidRPr="003F26E7">
        <w:t>.6</w:t>
      </w:r>
      <w:r w:rsidR="000672FB" w:rsidRPr="003F26E7">
        <w:tab/>
        <w:t>Potential New Requirements needed to support the use case</w:t>
      </w:r>
      <w:bookmarkEnd w:id="323"/>
    </w:p>
    <w:p w14:paraId="05DA6035" w14:textId="77777777" w:rsidR="000672FB" w:rsidRPr="007272F2" w:rsidRDefault="000672FB" w:rsidP="000672FB">
      <w:pPr>
        <w:rPr>
          <w:rFonts w:eastAsia="Calibri"/>
          <w:sz w:val="22"/>
        </w:rPr>
      </w:pPr>
      <w:r w:rsidRPr="007272F2">
        <w:rPr>
          <w:sz w:val="22"/>
        </w:rPr>
        <w:t>&lt;Provide draft new requirements that are needed to realise the use case, and that are not yet covered in any normative specification.&gt;</w:t>
      </w:r>
    </w:p>
    <w:p w14:paraId="070F2C35" w14:textId="77777777" w:rsidR="00A90FE2" w:rsidRDefault="00A90FE2" w:rsidP="00CC7645">
      <w:pPr>
        <w:spacing w:after="160" w:line="256" w:lineRule="auto"/>
        <w:rPr>
          <w:rFonts w:ascii="Calibri" w:eastAsia="Calibri" w:hAnsi="Calibri" w:cs="Times New Roman"/>
          <w:sz w:val="22"/>
        </w:rPr>
      </w:pPr>
    </w:p>
    <w:p w14:paraId="08F45DCF" w14:textId="53D3F28B" w:rsidR="00420EA9" w:rsidRDefault="00420EA9" w:rsidP="00116EE0">
      <w:pPr>
        <w:pStyle w:val="BodyText"/>
        <w:rPr>
          <w:rFonts w:eastAsia="Times New Roman" w:cs="Times New Roman"/>
          <w:szCs w:val="20"/>
        </w:rPr>
      </w:pPr>
      <w:r>
        <w:rPr>
          <w:rFonts w:eastAsia="Times New Roman" w:cs="Times New Roman"/>
          <w:szCs w:val="20"/>
        </w:rPr>
        <w:br w:type="page"/>
      </w:r>
    </w:p>
    <w:p w14:paraId="18FA9F9A" w14:textId="74987F68" w:rsidR="00420EA9" w:rsidRPr="00DD3C6A" w:rsidRDefault="00CA2F80" w:rsidP="00420EA9">
      <w:pPr>
        <w:pStyle w:val="Annex"/>
        <w:rPr>
          <w:i w:val="0"/>
          <w:iCs/>
          <w:u w:val="none"/>
        </w:rPr>
      </w:pPr>
      <w:bookmarkStart w:id="324" w:name="_Toc159308440"/>
      <w:r>
        <w:rPr>
          <w:i w:val="0"/>
          <w:iCs/>
          <w:u w:val="none"/>
        </w:rPr>
        <w:lastRenderedPageBreak/>
        <w:t>U</w:t>
      </w:r>
      <w:r w:rsidR="00420EA9" w:rsidRPr="00DD3C6A">
        <w:rPr>
          <w:i w:val="0"/>
          <w:iCs/>
          <w:u w:val="none"/>
        </w:rPr>
        <w:t xml:space="preserve">se cases and potential requirements on </w:t>
      </w:r>
      <w:r>
        <w:rPr>
          <w:i w:val="0"/>
          <w:iCs/>
          <w:u w:val="none"/>
        </w:rPr>
        <w:t>VTS</w:t>
      </w:r>
      <w:bookmarkEnd w:id="324"/>
    </w:p>
    <w:p w14:paraId="61C99AC1" w14:textId="26E1AA43" w:rsidR="00420EA9" w:rsidRDefault="00420EA9" w:rsidP="00420EA9">
      <w:pPr>
        <w:spacing w:after="160" w:line="256" w:lineRule="auto"/>
        <w:rPr>
          <w:rFonts w:ascii="Calibri" w:eastAsia="Calibri" w:hAnsi="Calibri" w:cs="Times New Roman"/>
          <w:sz w:val="22"/>
        </w:rPr>
      </w:pPr>
      <w:r>
        <w:rPr>
          <w:rFonts w:ascii="Calibri" w:eastAsia="Calibri" w:hAnsi="Calibri" w:cs="Times New Roman"/>
          <w:sz w:val="22"/>
        </w:rPr>
        <w:t>This annex provides the example of use cases and potential requirements on VTS to be formulated as inputs into 3GPP standardization for IMT-2030</w:t>
      </w:r>
      <w:r w:rsidR="000B48F8">
        <w:rPr>
          <w:rFonts w:ascii="Calibri" w:eastAsia="Calibri" w:hAnsi="Calibri" w:cs="Times New Roman"/>
          <w:sz w:val="22"/>
        </w:rPr>
        <w:t xml:space="preserve"> based on use cases developed from IALA perspective which are introduced in Section 5</w:t>
      </w:r>
      <w:r>
        <w:rPr>
          <w:rFonts w:ascii="Calibri" w:eastAsia="Calibri" w:hAnsi="Calibri" w:cs="Times New Roman"/>
          <w:sz w:val="22"/>
        </w:rPr>
        <w:t>.</w:t>
      </w:r>
    </w:p>
    <w:p w14:paraId="122A96A1" w14:textId="0000B254" w:rsidR="003266B0" w:rsidRPr="00DD3C6A" w:rsidRDefault="006B02C4" w:rsidP="00DD3C6A">
      <w:pPr>
        <w:pStyle w:val="Heading2"/>
        <w:numPr>
          <w:ilvl w:val="0"/>
          <w:numId w:val="0"/>
        </w:numPr>
        <w:ind w:left="576" w:hanging="576"/>
      </w:pPr>
      <w:bookmarkStart w:id="325" w:name="_Toc159308441"/>
      <w:r>
        <w:rPr>
          <w:lang w:eastAsia="ko-KR"/>
        </w:rPr>
        <w:t>C.X</w:t>
      </w:r>
      <w:r w:rsidR="003266B0">
        <w:rPr>
          <w:lang w:eastAsia="ko-KR"/>
        </w:rPr>
        <w:t xml:space="preserve"> </w:t>
      </w:r>
      <w:r w:rsidR="003266B0">
        <w:t>Use case on …</w:t>
      </w:r>
      <w:bookmarkEnd w:id="325"/>
    </w:p>
    <w:p w14:paraId="7F09CC98" w14:textId="312E0FFA" w:rsidR="000672FB" w:rsidRPr="003F26E7" w:rsidRDefault="006B02C4" w:rsidP="000672FB">
      <w:pPr>
        <w:pStyle w:val="Heading3"/>
        <w:numPr>
          <w:ilvl w:val="0"/>
          <w:numId w:val="0"/>
        </w:numPr>
        <w:ind w:left="720" w:hanging="720"/>
      </w:pPr>
      <w:bookmarkStart w:id="326" w:name="_Toc159308442"/>
      <w:r>
        <w:t>C.X</w:t>
      </w:r>
      <w:r w:rsidR="000672FB" w:rsidRPr="003F26E7">
        <w:t>.</w:t>
      </w:r>
      <w:r w:rsidR="000672FB">
        <w:t xml:space="preserve">1 </w:t>
      </w:r>
      <w:r w:rsidR="000672FB">
        <w:tab/>
      </w:r>
      <w:r w:rsidR="000672FB" w:rsidRPr="003F26E7">
        <w:t>Description</w:t>
      </w:r>
      <w:bookmarkEnd w:id="326"/>
    </w:p>
    <w:p w14:paraId="35FADF74" w14:textId="77777777" w:rsidR="000672FB" w:rsidRPr="007272F2" w:rsidRDefault="000672FB" w:rsidP="000672FB">
      <w:pPr>
        <w:rPr>
          <w:rFonts w:eastAsia="Calibri"/>
          <w:sz w:val="22"/>
        </w:rPr>
      </w:pPr>
      <w:r w:rsidRPr="007272F2">
        <w:rPr>
          <w:sz w:val="22"/>
        </w:rPr>
        <w:t>&lt;Describe what the use case intends to achieve.&gt;</w:t>
      </w:r>
    </w:p>
    <w:p w14:paraId="745B35D6" w14:textId="1114AE6B" w:rsidR="000672FB" w:rsidRPr="003F26E7" w:rsidRDefault="006B02C4" w:rsidP="000672FB">
      <w:pPr>
        <w:pStyle w:val="Heading3"/>
        <w:numPr>
          <w:ilvl w:val="0"/>
          <w:numId w:val="0"/>
        </w:numPr>
        <w:ind w:left="720" w:hanging="720"/>
      </w:pPr>
      <w:bookmarkStart w:id="327" w:name="_Toc159308443"/>
      <w:r>
        <w:t>C.X</w:t>
      </w:r>
      <w:r w:rsidR="000672FB" w:rsidRPr="003F26E7">
        <w:t>.2</w:t>
      </w:r>
      <w:r w:rsidR="000672FB" w:rsidRPr="003F26E7">
        <w:tab/>
        <w:t>Pre-conditions</w:t>
      </w:r>
      <w:bookmarkEnd w:id="327"/>
    </w:p>
    <w:p w14:paraId="6A2D44A2" w14:textId="77777777" w:rsidR="000672FB" w:rsidRPr="007272F2" w:rsidRDefault="000672FB" w:rsidP="000672FB">
      <w:pPr>
        <w:rPr>
          <w:rFonts w:eastAsia="Calibri"/>
          <w:sz w:val="22"/>
        </w:rPr>
      </w:pPr>
      <w:r w:rsidRPr="007272F2">
        <w:rPr>
          <w:sz w:val="22"/>
        </w:rPr>
        <w:t>&lt;List any pre-conditions that need to exist for this use case, preferably as a bulleted list, e.g. UE is registered to the network.&gt;</w:t>
      </w:r>
    </w:p>
    <w:p w14:paraId="65AED849" w14:textId="7B75E70F" w:rsidR="000672FB" w:rsidRPr="003F26E7" w:rsidRDefault="006B02C4" w:rsidP="000672FB">
      <w:pPr>
        <w:pStyle w:val="Heading3"/>
        <w:numPr>
          <w:ilvl w:val="0"/>
          <w:numId w:val="0"/>
        </w:numPr>
        <w:ind w:left="720" w:hanging="720"/>
      </w:pPr>
      <w:bookmarkStart w:id="328" w:name="_Toc159308444"/>
      <w:r>
        <w:t>C.X</w:t>
      </w:r>
      <w:r w:rsidR="000672FB" w:rsidRPr="003F26E7">
        <w:t>.3</w:t>
      </w:r>
      <w:r w:rsidR="000672FB" w:rsidRPr="003F26E7">
        <w:tab/>
        <w:t>Service Flows</w:t>
      </w:r>
      <w:bookmarkEnd w:id="328"/>
    </w:p>
    <w:p w14:paraId="7FAC55C3" w14:textId="77777777" w:rsidR="000672FB" w:rsidRPr="007272F2" w:rsidRDefault="000672FB" w:rsidP="000672FB">
      <w:pPr>
        <w:rPr>
          <w:rFonts w:eastAsia="Calibri"/>
          <w:sz w:val="22"/>
        </w:rPr>
      </w:pPr>
      <w:r w:rsidRPr="007272F2">
        <w:rPr>
          <w:sz w:val="22"/>
        </w:rPr>
        <w:t>&lt;Describe the sequence of events that explain what needs to happen, preferably as a numbered list, e.g. 1. User makes a voice call, 2. Called party receives alerting message.&gt;</w:t>
      </w:r>
    </w:p>
    <w:p w14:paraId="1163139A" w14:textId="0C864F0C" w:rsidR="000672FB" w:rsidRPr="003F26E7" w:rsidRDefault="006B02C4" w:rsidP="000672FB">
      <w:pPr>
        <w:pStyle w:val="Heading3"/>
        <w:numPr>
          <w:ilvl w:val="0"/>
          <w:numId w:val="0"/>
        </w:numPr>
        <w:ind w:left="720" w:hanging="720"/>
      </w:pPr>
      <w:bookmarkStart w:id="329" w:name="_Toc159308445"/>
      <w:r>
        <w:t>C.X</w:t>
      </w:r>
      <w:r w:rsidR="000672FB" w:rsidRPr="003F26E7">
        <w:t>.4</w:t>
      </w:r>
      <w:r w:rsidR="000672FB" w:rsidRPr="003F26E7">
        <w:tab/>
        <w:t>Post-conditions</w:t>
      </w:r>
      <w:bookmarkEnd w:id="329"/>
    </w:p>
    <w:p w14:paraId="20F3B4DE" w14:textId="77777777" w:rsidR="000672FB" w:rsidRPr="007272F2" w:rsidRDefault="000672FB" w:rsidP="000672FB">
      <w:pPr>
        <w:rPr>
          <w:rFonts w:eastAsia="Calibri"/>
          <w:sz w:val="22"/>
        </w:rPr>
      </w:pPr>
      <w:r w:rsidRPr="007272F2">
        <w:rPr>
          <w:sz w:val="22"/>
        </w:rPr>
        <w:t>&lt;Describe the end result e.g. Called party can decide whether to accept call based on information displayed on UE screen.&gt;</w:t>
      </w:r>
    </w:p>
    <w:p w14:paraId="406E6BC9" w14:textId="3CDE3205" w:rsidR="000672FB" w:rsidRPr="003F26E7" w:rsidRDefault="006B02C4" w:rsidP="000672FB">
      <w:pPr>
        <w:pStyle w:val="Heading3"/>
        <w:numPr>
          <w:ilvl w:val="0"/>
          <w:numId w:val="0"/>
        </w:numPr>
        <w:ind w:left="720" w:hanging="720"/>
      </w:pPr>
      <w:bookmarkStart w:id="330" w:name="_Toc159308446"/>
      <w:r>
        <w:t>C.X</w:t>
      </w:r>
      <w:r w:rsidR="000672FB" w:rsidRPr="003F26E7">
        <w:t>.5</w:t>
      </w:r>
      <w:r w:rsidR="000672FB" w:rsidRPr="003F26E7">
        <w:tab/>
        <w:t>Existing features partly or fully covering the use case functionality</w:t>
      </w:r>
      <w:bookmarkEnd w:id="330"/>
    </w:p>
    <w:p w14:paraId="6729CE44" w14:textId="77777777" w:rsidR="000672FB" w:rsidRPr="007272F2" w:rsidRDefault="000672FB" w:rsidP="000672FB">
      <w:pPr>
        <w:rPr>
          <w:rFonts w:eastAsia="Calibri"/>
          <w:sz w:val="22"/>
        </w:rPr>
      </w:pPr>
      <w:r w:rsidRPr="007272F2">
        <w:rPr>
          <w:sz w:val="22"/>
        </w:rPr>
        <w:t>&lt; Highlight existing features in the existing set of normative specifications that partly or fully cover this use case.&gt;</w:t>
      </w:r>
    </w:p>
    <w:p w14:paraId="49DAF526" w14:textId="7FFE1510" w:rsidR="000672FB" w:rsidRPr="003F26E7" w:rsidRDefault="006B02C4" w:rsidP="000672FB">
      <w:pPr>
        <w:pStyle w:val="Heading3"/>
        <w:numPr>
          <w:ilvl w:val="0"/>
          <w:numId w:val="0"/>
        </w:numPr>
        <w:ind w:left="720" w:hanging="720"/>
      </w:pPr>
      <w:bookmarkStart w:id="331" w:name="_Toc159308447"/>
      <w:r>
        <w:t>C.X</w:t>
      </w:r>
      <w:r w:rsidR="000672FB" w:rsidRPr="003F26E7">
        <w:t>.6</w:t>
      </w:r>
      <w:r w:rsidR="000672FB" w:rsidRPr="003F26E7">
        <w:tab/>
        <w:t>Potential New Requirements needed to support the use case</w:t>
      </w:r>
      <w:bookmarkEnd w:id="331"/>
    </w:p>
    <w:p w14:paraId="6FFB829A" w14:textId="77777777" w:rsidR="000672FB" w:rsidRPr="007272F2" w:rsidRDefault="000672FB" w:rsidP="000672FB">
      <w:pPr>
        <w:rPr>
          <w:rFonts w:eastAsia="Calibri"/>
          <w:sz w:val="22"/>
        </w:rPr>
      </w:pPr>
      <w:r w:rsidRPr="007272F2">
        <w:rPr>
          <w:sz w:val="22"/>
        </w:rPr>
        <w:t>&lt;Provide draft new requirements that are needed to realise the use case, and that are not yet covered in any normative specification.&gt;</w:t>
      </w:r>
    </w:p>
    <w:p w14:paraId="789A1BE2" w14:textId="2F567E35" w:rsidR="000672FB" w:rsidRPr="00DD3C6A" w:rsidRDefault="000672FB" w:rsidP="00420EA9">
      <w:pPr>
        <w:spacing w:after="160" w:line="256" w:lineRule="auto"/>
        <w:rPr>
          <w:rFonts w:ascii="Calibri" w:hAnsi="Calibri" w:cs="Times New Roman"/>
          <w:sz w:val="22"/>
          <w:lang w:eastAsia="ko-KR"/>
        </w:rPr>
      </w:pPr>
    </w:p>
    <w:p w14:paraId="050C9A83" w14:textId="04B0BC5F" w:rsidR="00850509" w:rsidRDefault="00850509" w:rsidP="00116EE0">
      <w:pPr>
        <w:pStyle w:val="BodyText"/>
        <w:rPr>
          <w:rFonts w:eastAsia="Times New Roman" w:cs="Times New Roman"/>
          <w:szCs w:val="20"/>
        </w:rPr>
      </w:pPr>
      <w:r>
        <w:rPr>
          <w:rFonts w:eastAsia="Times New Roman" w:cs="Times New Roman"/>
          <w:szCs w:val="20"/>
        </w:rPr>
        <w:br w:type="page"/>
      </w:r>
    </w:p>
    <w:p w14:paraId="763719AB" w14:textId="748B5BAA" w:rsidR="00850509" w:rsidRPr="007272F2" w:rsidRDefault="00CA2F80" w:rsidP="00850509">
      <w:pPr>
        <w:pStyle w:val="Annex"/>
        <w:rPr>
          <w:i w:val="0"/>
          <w:iCs/>
          <w:u w:val="none"/>
        </w:rPr>
      </w:pPr>
      <w:bookmarkStart w:id="332" w:name="_Toc159308448"/>
      <w:r>
        <w:rPr>
          <w:i w:val="0"/>
          <w:iCs/>
          <w:u w:val="none"/>
        </w:rPr>
        <w:lastRenderedPageBreak/>
        <w:t>U</w:t>
      </w:r>
      <w:r w:rsidR="00850509" w:rsidRPr="007272F2">
        <w:rPr>
          <w:i w:val="0"/>
          <w:iCs/>
          <w:u w:val="none"/>
        </w:rPr>
        <w:t xml:space="preserve">se cases and potential requirements on </w:t>
      </w:r>
      <w:r w:rsidR="00850509" w:rsidRPr="00850509">
        <w:rPr>
          <w:i w:val="0"/>
          <w:iCs/>
          <w:u w:val="none"/>
        </w:rPr>
        <w:t>DIGITAL MARITIME SERVICES</w:t>
      </w:r>
      <w:bookmarkEnd w:id="332"/>
    </w:p>
    <w:p w14:paraId="78A2A439" w14:textId="44ECC203" w:rsidR="00850509" w:rsidRPr="00DD3C6A" w:rsidRDefault="00850509" w:rsidP="00850509">
      <w:pPr>
        <w:spacing w:after="160" w:line="256" w:lineRule="auto"/>
        <w:rPr>
          <w:rFonts w:ascii="Calibri" w:eastAsia="Calibri" w:hAnsi="Calibri" w:cs="Times New Roman"/>
          <w:i/>
          <w:iCs/>
          <w:color w:val="0070C0"/>
          <w:sz w:val="22"/>
        </w:rPr>
      </w:pPr>
      <w:r w:rsidRPr="00DD3C6A">
        <w:rPr>
          <w:rFonts w:ascii="Calibri" w:eastAsia="Calibri" w:hAnsi="Calibri" w:cs="Times New Roman"/>
          <w:i/>
          <w:iCs/>
          <w:color w:val="0070C0"/>
          <w:sz w:val="22"/>
        </w:rPr>
        <w:t xml:space="preserve">Editor’s note: This </w:t>
      </w:r>
      <w:r>
        <w:rPr>
          <w:rFonts w:ascii="Calibri" w:eastAsia="Calibri" w:hAnsi="Calibri" w:cs="Times New Roman"/>
          <w:i/>
          <w:iCs/>
          <w:color w:val="0070C0"/>
          <w:sz w:val="22"/>
        </w:rPr>
        <w:t>annex</w:t>
      </w:r>
      <w:r w:rsidRPr="00DD3C6A">
        <w:rPr>
          <w:rFonts w:ascii="Calibri" w:eastAsia="Calibri" w:hAnsi="Calibri" w:cs="Times New Roman"/>
          <w:i/>
          <w:iCs/>
          <w:color w:val="0070C0"/>
          <w:sz w:val="22"/>
        </w:rPr>
        <w:t xml:space="preserve"> may be sub-categorized later depending on use cases introduced in this </w:t>
      </w:r>
      <w:r>
        <w:rPr>
          <w:rFonts w:ascii="Calibri" w:eastAsia="Calibri" w:hAnsi="Calibri" w:cs="Times New Roman"/>
          <w:i/>
          <w:iCs/>
          <w:color w:val="0070C0"/>
          <w:sz w:val="22"/>
        </w:rPr>
        <w:t>annex</w:t>
      </w:r>
      <w:r w:rsidRPr="00DD3C6A">
        <w:rPr>
          <w:rFonts w:ascii="Calibri" w:eastAsia="Calibri" w:hAnsi="Calibri" w:cs="Times New Roman"/>
          <w:i/>
          <w:iCs/>
          <w:color w:val="0070C0"/>
          <w:sz w:val="22"/>
        </w:rPr>
        <w:t>.</w:t>
      </w:r>
    </w:p>
    <w:p w14:paraId="3AE0B03B" w14:textId="192C9BBE" w:rsidR="00850509" w:rsidRDefault="00850509" w:rsidP="00850509">
      <w:pPr>
        <w:spacing w:after="160" w:line="256" w:lineRule="auto"/>
        <w:rPr>
          <w:rFonts w:ascii="Calibri" w:eastAsia="Calibri" w:hAnsi="Calibri" w:cs="Times New Roman"/>
          <w:sz w:val="22"/>
        </w:rPr>
      </w:pPr>
      <w:r>
        <w:rPr>
          <w:rFonts w:ascii="Calibri" w:eastAsia="Calibri" w:hAnsi="Calibri" w:cs="Times New Roman"/>
          <w:sz w:val="22"/>
        </w:rPr>
        <w:t>This annex provides the example of use cases and potential requirements on digital maritime services to be formulated as inputs into 3GPP standardization for IMT-2030</w:t>
      </w:r>
      <w:r w:rsidR="000B48F8">
        <w:rPr>
          <w:rFonts w:ascii="Calibri" w:eastAsia="Calibri" w:hAnsi="Calibri" w:cs="Times New Roman"/>
          <w:sz w:val="22"/>
        </w:rPr>
        <w:t xml:space="preserve"> based on use cases developed from IALA perspective which are introduced in Section 6</w:t>
      </w:r>
      <w:r>
        <w:rPr>
          <w:rFonts w:ascii="Calibri" w:eastAsia="Calibri" w:hAnsi="Calibri" w:cs="Times New Roman"/>
          <w:sz w:val="22"/>
        </w:rPr>
        <w:t>.</w:t>
      </w:r>
    </w:p>
    <w:p w14:paraId="2D911AD7" w14:textId="30F9396F" w:rsidR="003266B0" w:rsidRPr="003266B0" w:rsidRDefault="006B02C4" w:rsidP="00DD3C6A">
      <w:pPr>
        <w:pStyle w:val="Heading2"/>
        <w:numPr>
          <w:ilvl w:val="0"/>
          <w:numId w:val="0"/>
        </w:numPr>
        <w:ind w:left="576" w:hanging="576"/>
      </w:pPr>
      <w:bookmarkStart w:id="333" w:name="_Toc159308449"/>
      <w:r>
        <w:rPr>
          <w:lang w:eastAsia="ko-KR"/>
        </w:rPr>
        <w:t>D.X</w:t>
      </w:r>
      <w:r w:rsidR="003266B0">
        <w:rPr>
          <w:lang w:eastAsia="ko-KR"/>
        </w:rPr>
        <w:t xml:space="preserve"> </w:t>
      </w:r>
      <w:r w:rsidR="003266B0">
        <w:t>Use case on …</w:t>
      </w:r>
      <w:bookmarkEnd w:id="333"/>
    </w:p>
    <w:p w14:paraId="591054AD" w14:textId="2031B398" w:rsidR="000672FB" w:rsidRPr="003F26E7" w:rsidRDefault="006B02C4" w:rsidP="000672FB">
      <w:pPr>
        <w:pStyle w:val="Heading3"/>
        <w:numPr>
          <w:ilvl w:val="0"/>
          <w:numId w:val="0"/>
        </w:numPr>
        <w:ind w:left="720" w:hanging="720"/>
      </w:pPr>
      <w:bookmarkStart w:id="334" w:name="_Toc159308450"/>
      <w:r>
        <w:t>D.X</w:t>
      </w:r>
      <w:r w:rsidR="000672FB" w:rsidRPr="003F26E7">
        <w:t>.</w:t>
      </w:r>
      <w:r w:rsidR="000672FB">
        <w:t xml:space="preserve">1 </w:t>
      </w:r>
      <w:r w:rsidR="000672FB">
        <w:tab/>
      </w:r>
      <w:r w:rsidR="000672FB" w:rsidRPr="003F26E7">
        <w:t>Description</w:t>
      </w:r>
      <w:bookmarkEnd w:id="334"/>
    </w:p>
    <w:p w14:paraId="628D67C2" w14:textId="77777777" w:rsidR="000672FB" w:rsidRPr="007272F2" w:rsidRDefault="000672FB" w:rsidP="000672FB">
      <w:pPr>
        <w:rPr>
          <w:rFonts w:eastAsia="Calibri"/>
          <w:sz w:val="22"/>
        </w:rPr>
      </w:pPr>
      <w:r w:rsidRPr="007272F2">
        <w:rPr>
          <w:sz w:val="22"/>
        </w:rPr>
        <w:t>&lt;Describe what the use case intends to achieve.&gt;</w:t>
      </w:r>
    </w:p>
    <w:p w14:paraId="65D2616E" w14:textId="05FCB32C" w:rsidR="000672FB" w:rsidRPr="003F26E7" w:rsidRDefault="006B02C4" w:rsidP="000672FB">
      <w:pPr>
        <w:pStyle w:val="Heading3"/>
        <w:numPr>
          <w:ilvl w:val="0"/>
          <w:numId w:val="0"/>
        </w:numPr>
        <w:ind w:left="720" w:hanging="720"/>
      </w:pPr>
      <w:bookmarkStart w:id="335" w:name="_Toc159308451"/>
      <w:r>
        <w:t>D.X</w:t>
      </w:r>
      <w:r w:rsidR="000672FB" w:rsidRPr="003F26E7">
        <w:t>.2</w:t>
      </w:r>
      <w:r w:rsidR="000672FB" w:rsidRPr="003F26E7">
        <w:tab/>
        <w:t>Pre-conditions</w:t>
      </w:r>
      <w:bookmarkEnd w:id="335"/>
    </w:p>
    <w:p w14:paraId="52F09EA3" w14:textId="77777777" w:rsidR="000672FB" w:rsidRPr="007272F2" w:rsidRDefault="000672FB" w:rsidP="000672FB">
      <w:pPr>
        <w:rPr>
          <w:rFonts w:eastAsia="Calibri"/>
          <w:sz w:val="22"/>
        </w:rPr>
      </w:pPr>
      <w:r w:rsidRPr="007272F2">
        <w:rPr>
          <w:sz w:val="22"/>
        </w:rPr>
        <w:t>&lt;List any pre-conditions that need to exist for this use case, preferably as a bulleted list, e.g. UE is registered to the network.&gt;</w:t>
      </w:r>
    </w:p>
    <w:p w14:paraId="7402BFB5" w14:textId="0D95228E" w:rsidR="000672FB" w:rsidRPr="003F26E7" w:rsidRDefault="006B02C4" w:rsidP="000672FB">
      <w:pPr>
        <w:pStyle w:val="Heading3"/>
        <w:numPr>
          <w:ilvl w:val="0"/>
          <w:numId w:val="0"/>
        </w:numPr>
        <w:ind w:left="720" w:hanging="720"/>
      </w:pPr>
      <w:bookmarkStart w:id="336" w:name="_Toc159308452"/>
      <w:r>
        <w:t>D.X</w:t>
      </w:r>
      <w:r w:rsidR="000672FB" w:rsidRPr="003F26E7">
        <w:t>.3</w:t>
      </w:r>
      <w:r w:rsidR="000672FB" w:rsidRPr="003F26E7">
        <w:tab/>
        <w:t>Service Flows</w:t>
      </w:r>
      <w:bookmarkEnd w:id="336"/>
    </w:p>
    <w:p w14:paraId="2881838F" w14:textId="77777777" w:rsidR="000672FB" w:rsidRPr="007272F2" w:rsidRDefault="000672FB" w:rsidP="000672FB">
      <w:pPr>
        <w:rPr>
          <w:rFonts w:eastAsia="Calibri"/>
          <w:sz w:val="22"/>
        </w:rPr>
      </w:pPr>
      <w:r w:rsidRPr="007272F2">
        <w:rPr>
          <w:sz w:val="22"/>
        </w:rPr>
        <w:t>&lt;Describe the sequence of events that explain what needs to happen, preferably as a numbered list, e.g. 1. User makes a voice call, 2. Called party receives alerting message.&gt;</w:t>
      </w:r>
    </w:p>
    <w:p w14:paraId="0BA0C1B8" w14:textId="5BF21259" w:rsidR="000672FB" w:rsidRPr="003F26E7" w:rsidRDefault="006B02C4" w:rsidP="000672FB">
      <w:pPr>
        <w:pStyle w:val="Heading3"/>
        <w:numPr>
          <w:ilvl w:val="0"/>
          <w:numId w:val="0"/>
        </w:numPr>
        <w:ind w:left="720" w:hanging="720"/>
      </w:pPr>
      <w:bookmarkStart w:id="337" w:name="_Toc159308453"/>
      <w:r>
        <w:t>D.X</w:t>
      </w:r>
      <w:r w:rsidR="000672FB" w:rsidRPr="003F26E7">
        <w:t>.4</w:t>
      </w:r>
      <w:r w:rsidR="000672FB" w:rsidRPr="003F26E7">
        <w:tab/>
        <w:t>Post-conditions</w:t>
      </w:r>
      <w:bookmarkEnd w:id="337"/>
    </w:p>
    <w:p w14:paraId="31346F3C" w14:textId="77777777" w:rsidR="000672FB" w:rsidRPr="007272F2" w:rsidRDefault="000672FB" w:rsidP="000672FB">
      <w:pPr>
        <w:rPr>
          <w:rFonts w:eastAsia="Calibri"/>
          <w:sz w:val="22"/>
        </w:rPr>
      </w:pPr>
      <w:r w:rsidRPr="007272F2">
        <w:rPr>
          <w:sz w:val="22"/>
        </w:rPr>
        <w:t>&lt;Describe the end result e.g. Called party can decide whether to accept call based on information displayed on UE screen.&gt;</w:t>
      </w:r>
    </w:p>
    <w:p w14:paraId="439C1DE6" w14:textId="73B9B466" w:rsidR="000672FB" w:rsidRPr="003F26E7" w:rsidRDefault="006B02C4" w:rsidP="000672FB">
      <w:pPr>
        <w:pStyle w:val="Heading3"/>
        <w:numPr>
          <w:ilvl w:val="0"/>
          <w:numId w:val="0"/>
        </w:numPr>
        <w:ind w:left="720" w:hanging="720"/>
      </w:pPr>
      <w:bookmarkStart w:id="338" w:name="_Toc159308454"/>
      <w:r>
        <w:t>D.X</w:t>
      </w:r>
      <w:r w:rsidR="000672FB" w:rsidRPr="003F26E7">
        <w:t>.5</w:t>
      </w:r>
      <w:r w:rsidR="000672FB" w:rsidRPr="003F26E7">
        <w:tab/>
        <w:t>Existing features partly or fully covering the use case functionality</w:t>
      </w:r>
      <w:bookmarkEnd w:id="338"/>
    </w:p>
    <w:p w14:paraId="5733D6DF" w14:textId="77777777" w:rsidR="000672FB" w:rsidRPr="007272F2" w:rsidRDefault="000672FB" w:rsidP="000672FB">
      <w:pPr>
        <w:rPr>
          <w:rFonts w:eastAsia="Calibri"/>
          <w:sz w:val="22"/>
        </w:rPr>
      </w:pPr>
      <w:r w:rsidRPr="007272F2">
        <w:rPr>
          <w:sz w:val="22"/>
        </w:rPr>
        <w:t>&lt; Highlight existing features in the existing set of normative specifications that partly or fully cover this use case.&gt;</w:t>
      </w:r>
    </w:p>
    <w:p w14:paraId="7AC70C70" w14:textId="39A164B9" w:rsidR="000672FB" w:rsidRPr="003F26E7" w:rsidRDefault="006B02C4" w:rsidP="000672FB">
      <w:pPr>
        <w:pStyle w:val="Heading3"/>
        <w:numPr>
          <w:ilvl w:val="0"/>
          <w:numId w:val="0"/>
        </w:numPr>
        <w:ind w:left="720" w:hanging="720"/>
      </w:pPr>
      <w:bookmarkStart w:id="339" w:name="_Toc159308455"/>
      <w:r>
        <w:t>D.X</w:t>
      </w:r>
      <w:r w:rsidR="000672FB" w:rsidRPr="003F26E7">
        <w:t>.6</w:t>
      </w:r>
      <w:r w:rsidR="000672FB" w:rsidRPr="003F26E7">
        <w:tab/>
        <w:t>Potential New Requirements needed to support the use case</w:t>
      </w:r>
      <w:bookmarkEnd w:id="339"/>
    </w:p>
    <w:p w14:paraId="41352650" w14:textId="77777777" w:rsidR="000672FB" w:rsidRPr="007272F2" w:rsidRDefault="000672FB" w:rsidP="000672FB">
      <w:pPr>
        <w:rPr>
          <w:rFonts w:eastAsia="Calibri"/>
          <w:sz w:val="22"/>
        </w:rPr>
      </w:pPr>
      <w:r w:rsidRPr="007272F2">
        <w:rPr>
          <w:sz w:val="22"/>
        </w:rPr>
        <w:t>&lt;Provide draft new requirements that are needed to realise the use case, and that are not yet covered in any normative specification.&gt;</w:t>
      </w:r>
    </w:p>
    <w:p w14:paraId="0B373A7E" w14:textId="77777777" w:rsidR="00116EE0" w:rsidRPr="00850509" w:rsidRDefault="00116EE0" w:rsidP="00116EE0">
      <w:pPr>
        <w:pStyle w:val="BodyText"/>
        <w:rPr>
          <w:rFonts w:eastAsia="Times New Roman" w:cs="Times New Roman"/>
          <w:szCs w:val="20"/>
        </w:rPr>
      </w:pPr>
    </w:p>
    <w:p w14:paraId="5034541E" w14:textId="06889436" w:rsidR="00116EE0" w:rsidRDefault="00116EE0" w:rsidP="00116EE0">
      <w:pPr>
        <w:pStyle w:val="BodyText"/>
        <w:rPr>
          <w:rFonts w:ascii="Calibri" w:hAnsi="Calibri"/>
        </w:rPr>
      </w:pPr>
      <w:r>
        <w:rPr>
          <w:rFonts w:ascii="Calibri" w:hAnsi="Calibri"/>
        </w:rPr>
        <w:br w:type="page"/>
      </w:r>
    </w:p>
    <w:p w14:paraId="396D5C72" w14:textId="77777777" w:rsidR="000379F6" w:rsidRDefault="000379F6" w:rsidP="000670B7">
      <w:pPr>
        <w:pStyle w:val="BodyText"/>
        <w:rPr>
          <w:rFonts w:eastAsia="Times New Roman" w:cs="Times New Roman"/>
          <w:szCs w:val="20"/>
        </w:rPr>
      </w:pPr>
    </w:p>
    <w:sectPr w:rsidR="000379F6" w:rsidSect="00027C52">
      <w:headerReference w:type="even" r:id="rId29"/>
      <w:headerReference w:type="default" r:id="rId30"/>
      <w:footerReference w:type="default" r:id="rId31"/>
      <w:headerReference w:type="first" r:id="rId32"/>
      <w:pgSz w:w="11906" w:h="16838" w:code="9"/>
      <w:pgMar w:top="1350" w:right="907" w:bottom="567" w:left="79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D122C" w14:textId="77777777" w:rsidR="00E20E14" w:rsidRDefault="00E20E14" w:rsidP="003274DB">
      <w:r>
        <w:separator/>
      </w:r>
    </w:p>
    <w:p w14:paraId="1EEED52A" w14:textId="77777777" w:rsidR="00E20E14" w:rsidRDefault="00E20E14"/>
  </w:endnote>
  <w:endnote w:type="continuationSeparator" w:id="0">
    <w:p w14:paraId="4AE2A876" w14:textId="77777777" w:rsidR="00E20E14" w:rsidRDefault="00E20E14" w:rsidP="003274DB">
      <w:r>
        <w:continuationSeparator/>
      </w:r>
    </w:p>
    <w:p w14:paraId="74659247" w14:textId="77777777" w:rsidR="00E20E14" w:rsidRDefault="00E20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EA22E" w14:textId="77777777" w:rsidR="00B66FA8" w:rsidRDefault="00B66FA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B66FA8" w:rsidRDefault="00B66FA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B66FA8" w:rsidRDefault="00B66FA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B66FA8" w:rsidRDefault="00B66FA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B66FA8" w:rsidRDefault="00B66FA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82F8D" w14:textId="77777777" w:rsidR="00B66FA8" w:rsidRPr="00611F74" w:rsidRDefault="00B66FA8" w:rsidP="00910058">
    <w:pPr>
      <w:rPr>
        <w:rFonts w:ascii="Avenir Book" w:hAnsi="Avenir Book"/>
        <w:color w:val="808080" w:themeColor="background1" w:themeShade="80"/>
        <w:sz w:val="13"/>
        <w:szCs w:val="13"/>
        <w:lang w:val="fr-FR"/>
      </w:rPr>
    </w:pPr>
    <w:r w:rsidRPr="00611F74">
      <w:rPr>
        <w:rFonts w:ascii="Avenir Book" w:hAnsi="Avenir Book"/>
        <w:color w:val="808080" w:themeColor="background1" w:themeShade="80"/>
        <w:sz w:val="13"/>
        <w:szCs w:val="13"/>
        <w:lang w:val="fr-FR"/>
      </w:rPr>
      <w:t>10, rue des Gaudines – 78100 Saint Germaine en Laye, France</w:t>
    </w:r>
  </w:p>
  <w:p w14:paraId="06553088" w14:textId="77777777" w:rsidR="00B66FA8" w:rsidRPr="00611F74" w:rsidRDefault="00B66FA8" w:rsidP="00910058">
    <w:pPr>
      <w:rPr>
        <w:rFonts w:ascii="Avenir Book" w:hAnsi="Avenir Book"/>
        <w:color w:val="808080" w:themeColor="background1" w:themeShade="80"/>
        <w:sz w:val="14"/>
        <w:szCs w:val="14"/>
        <w:lang w:val="fr-FR"/>
      </w:rPr>
    </w:pPr>
    <w:r w:rsidRPr="00611F74">
      <w:rPr>
        <w:rFonts w:ascii="Avenir Book" w:hAnsi="Avenir Book"/>
        <w:color w:val="808080" w:themeColor="background1" w:themeShade="80"/>
        <w:sz w:val="13"/>
        <w:szCs w:val="13"/>
        <w:lang w:val="fr-FR"/>
      </w:rPr>
      <w:t>Tél. +33(0)1 34 51 70 01 – Fax +33 (0)1 34 51 82 05 – contact@iala-aism.org</w:t>
    </w:r>
  </w:p>
  <w:p w14:paraId="0D3391FF" w14:textId="77777777" w:rsidR="00B66FA8" w:rsidRPr="00DD3C6A" w:rsidRDefault="00B66FA8" w:rsidP="00910058">
    <w:pPr>
      <w:rPr>
        <w:rFonts w:ascii="Avenir Book" w:hAnsi="Avenir Book"/>
        <w:b/>
        <w:color w:val="00558C"/>
        <w:sz w:val="14"/>
        <w:szCs w:val="14"/>
        <w:lang w:val="fr-FR"/>
      </w:rPr>
    </w:pPr>
    <w:r w:rsidRPr="00DD3C6A">
      <w:rPr>
        <w:rFonts w:ascii="Avenir Book" w:hAnsi="Avenir Book"/>
        <w:b/>
        <w:color w:val="00558C"/>
        <w:sz w:val="14"/>
        <w:szCs w:val="14"/>
        <w:lang w:val="fr-FR"/>
      </w:rPr>
      <w:t>www.iala-aism.org</w:t>
    </w:r>
  </w:p>
  <w:p w14:paraId="0E74AD25" w14:textId="77777777" w:rsidR="00B66FA8" w:rsidRPr="004B6107" w:rsidRDefault="00B66FA8"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B66FA8" w:rsidRPr="00910058" w:rsidRDefault="00B66FA8"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F437E7"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31D2D" w14:textId="77777777" w:rsidR="00B66FA8" w:rsidRDefault="00B66FA8"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4CF304"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6BA32E39" w14:textId="77777777" w:rsidR="00B66FA8" w:rsidRPr="00C907DF" w:rsidRDefault="00B66FA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B66FA8" w:rsidRPr="00525922" w:rsidRDefault="00B66FA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41C60" w14:textId="77777777" w:rsidR="00B66FA8" w:rsidRPr="00C716E5" w:rsidRDefault="00B66FA8" w:rsidP="00C716E5">
    <w:pPr>
      <w:pStyle w:val="Footer"/>
      <w:rPr>
        <w:sz w:val="15"/>
        <w:szCs w:val="15"/>
      </w:rPr>
    </w:pPr>
  </w:p>
  <w:p w14:paraId="5BF15B3A" w14:textId="77777777" w:rsidR="00B66FA8" w:rsidRDefault="00B66FA8" w:rsidP="00C716E5">
    <w:pPr>
      <w:pStyle w:val="Footerportrait"/>
    </w:pPr>
  </w:p>
  <w:p w14:paraId="55459D6E" w14:textId="54F4285E" w:rsidR="00B66FA8" w:rsidRPr="00C907DF" w:rsidRDefault="001044E1" w:rsidP="00C716E5">
    <w:pPr>
      <w:pStyle w:val="Footerportrait"/>
      <w:rPr>
        <w:rStyle w:val="PageNumber"/>
        <w:szCs w:val="15"/>
      </w:rPr>
    </w:pPr>
    <w:fldSimple w:instr=" STYLEREF &quot;Document type&quot; \* MERGEFORMAT ">
      <w:r w:rsidR="00426035">
        <w:t>IALA Guideline</w:t>
      </w:r>
    </w:fldSimple>
    <w:r w:rsidR="00B66FA8" w:rsidRPr="00C907DF">
      <w:t xml:space="preserve"> </w:t>
    </w:r>
    <w:fldSimple w:instr=" STYLEREF &quot;Document number&quot; \* MERGEFORMAT ">
      <w:r w:rsidR="00426035">
        <w:t>1XXX</w:t>
      </w:r>
    </w:fldSimple>
    <w:r w:rsidR="00B66FA8" w:rsidRPr="00C907DF">
      <w:t xml:space="preserve"> –</w:t>
    </w:r>
    <w:r w:rsidR="00B66FA8">
      <w:t xml:space="preserve"> </w:t>
    </w:r>
    <w:fldSimple w:instr=" STYLEREF &quot;Document name&quot; \* MERGEFORMAT ">
      <w:r w:rsidR="00426035">
        <w:t>IALA GUideline on integration and use of International Mobile Telecommunications2030 (IMT-2030)  technologies for Marine AtoN – draft 2025-10</w:t>
      </w:r>
    </w:fldSimple>
  </w:p>
  <w:p w14:paraId="6AB56B3C" w14:textId="50221CD5" w:rsidR="00B66FA8" w:rsidRPr="00C907DF" w:rsidRDefault="001044E1" w:rsidP="00C716E5">
    <w:pPr>
      <w:pStyle w:val="Footerportrait"/>
    </w:pPr>
    <w:fldSimple w:instr=" STYLEREF &quot;Edition number&quot; \* MERGEFORMAT ">
      <w:r w:rsidR="00426035">
        <w:t>Edition 0.1.x</w:t>
      </w:r>
    </w:fldSimple>
    <w:r w:rsidR="00B66FA8">
      <w:t xml:space="preserve">  </w:t>
    </w:r>
    <w:fldSimple w:instr=" STYLEREF &quot;Document date&quot; \* MERGEFORMAT ">
      <w:r w:rsidR="00426035">
        <w:t>Document date</w:t>
      </w:r>
    </w:fldSimple>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2</w:t>
    </w:r>
    <w:r w:rsidR="00B66FA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BC57" w14:textId="77777777" w:rsidR="00B66FA8" w:rsidRDefault="00B66FA8" w:rsidP="00C716E5">
    <w:pPr>
      <w:pStyle w:val="Footer"/>
    </w:pPr>
  </w:p>
  <w:p w14:paraId="561C3B22" w14:textId="77777777" w:rsidR="00B66FA8" w:rsidRDefault="00B66FA8" w:rsidP="00C716E5">
    <w:pPr>
      <w:pStyle w:val="Footerportrait"/>
    </w:pPr>
  </w:p>
  <w:p w14:paraId="141565EA" w14:textId="63C67205" w:rsidR="00B66FA8" w:rsidRPr="00C907DF" w:rsidRDefault="001044E1" w:rsidP="00C716E5">
    <w:pPr>
      <w:pStyle w:val="Footerportrait"/>
      <w:rPr>
        <w:rStyle w:val="PageNumber"/>
        <w:szCs w:val="15"/>
      </w:rPr>
    </w:pPr>
    <w:fldSimple w:instr=" STYLEREF &quot;Document type&quot; \* MERGEFORMAT ">
      <w:r w:rsidR="00426035">
        <w:t>IALA Guideline</w:t>
      </w:r>
    </w:fldSimple>
    <w:r w:rsidR="00B66FA8" w:rsidRPr="00C907DF">
      <w:t xml:space="preserve"> </w:t>
    </w:r>
    <w:fldSimple w:instr=" STYLEREF &quot;Document number&quot; \* MERGEFORMAT ">
      <w:r w:rsidR="00426035">
        <w:t>1XXX</w:t>
      </w:r>
    </w:fldSimple>
    <w:r w:rsidR="00B66FA8" w:rsidRPr="00C907DF">
      <w:t xml:space="preserve"> –</w:t>
    </w:r>
    <w:r w:rsidR="00B66FA8">
      <w:t xml:space="preserve"> </w:t>
    </w:r>
    <w:fldSimple w:instr=" STYLEREF &quot;Document name&quot; \* MERGEFORMAT ">
      <w:r w:rsidR="00426035">
        <w:t>IALA GUideline on integration and use of International Mobile Telecommunications2030 (IMT-2030)  technologies for Marine AtoN – draft 2025-10</w:t>
      </w:r>
    </w:fldSimple>
  </w:p>
  <w:p w14:paraId="13F37E54" w14:textId="605D954C" w:rsidR="00B66FA8" w:rsidRPr="00525922" w:rsidRDefault="001044E1" w:rsidP="00C716E5">
    <w:pPr>
      <w:pStyle w:val="Footerportrait"/>
    </w:pPr>
    <w:fldSimple w:instr=" STYLEREF &quot;Edition number&quot; \* MERGEFORMAT ">
      <w:r w:rsidR="00426035">
        <w:t>Edition 0.1.x</w:t>
      </w:r>
    </w:fldSimple>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3</w:t>
    </w:r>
    <w:r w:rsidR="00B66FA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71CEE" w14:textId="77777777" w:rsidR="00B66FA8" w:rsidRDefault="00B66FA8" w:rsidP="00C716E5">
    <w:pPr>
      <w:pStyle w:val="Footer"/>
    </w:pPr>
  </w:p>
  <w:p w14:paraId="77DDC700" w14:textId="77777777" w:rsidR="00B66FA8" w:rsidRDefault="00B66FA8" w:rsidP="00C716E5">
    <w:pPr>
      <w:pStyle w:val="Footerportrait"/>
    </w:pPr>
  </w:p>
  <w:p w14:paraId="12284476" w14:textId="11FC19AA" w:rsidR="00B66FA8" w:rsidRPr="00C907DF" w:rsidRDefault="001044E1" w:rsidP="00184C2E">
    <w:pPr>
      <w:pStyle w:val="Footerportrait"/>
      <w:tabs>
        <w:tab w:val="clear" w:pos="10206"/>
        <w:tab w:val="right" w:pos="15137"/>
      </w:tabs>
    </w:pPr>
    <w:fldSimple w:instr=" STYLEREF &quot;Document type&quot; \* MERGEFORMAT ">
      <w:r w:rsidR="00426035">
        <w:t>IALA Guideline</w:t>
      </w:r>
    </w:fldSimple>
    <w:r w:rsidR="00B66FA8" w:rsidRPr="00C907DF">
      <w:t xml:space="preserve"> </w:t>
    </w:r>
    <w:fldSimple w:instr=" STYLEREF &quot;Document number&quot; \* MERGEFORMAT ">
      <w:r w:rsidR="00426035">
        <w:t>1XXX</w:t>
      </w:r>
    </w:fldSimple>
    <w:r w:rsidR="00B66FA8" w:rsidRPr="00C907DF">
      <w:t xml:space="preserve"> –</w:t>
    </w:r>
    <w:r w:rsidR="00B66FA8">
      <w:t xml:space="preserve"> </w:t>
    </w:r>
    <w:fldSimple w:instr=" STYLEREF &quot;Document name&quot; \* MERGEFORMAT ">
      <w:r w:rsidR="00426035">
        <w:t>IALA GUideline on integration and use of International Mobile Telecommunications2030 (IMT-2030)  technologies for Marine AtoN – draft 2025-10</w:t>
      </w:r>
    </w:fldSimple>
    <w:r w:rsidR="00B66FA8">
      <w:tab/>
    </w:r>
  </w:p>
  <w:p w14:paraId="2DD72747" w14:textId="3884190F" w:rsidR="00B66FA8" w:rsidRPr="00C907DF" w:rsidRDefault="001044E1" w:rsidP="00184C2E">
    <w:pPr>
      <w:pStyle w:val="Footerportrait"/>
      <w:tabs>
        <w:tab w:val="clear" w:pos="10206"/>
        <w:tab w:val="right" w:pos="15137"/>
      </w:tabs>
    </w:pPr>
    <w:fldSimple w:instr=" STYLEREF &quot;Edition number&quot; \* MERGEFORMAT ">
      <w:r w:rsidR="00426035">
        <w:t>Edition 0.1.x</w:t>
      </w:r>
    </w:fldSimple>
    <w:r w:rsidR="00B66FA8">
      <w:t xml:space="preserve">  </w:t>
    </w:r>
    <w:fldSimple w:instr=" STYLEREF &quot;Document date&quot; \* MERGEFORMAT ">
      <w:r w:rsidR="00426035">
        <w:t>Document date</w:t>
      </w:r>
    </w:fldSimple>
    <w:r w:rsidR="00B66FA8">
      <w:tab/>
    </w:r>
    <w:r w:rsidR="00B66FA8">
      <w:rPr>
        <w:rStyle w:val="PageNumber"/>
        <w:szCs w:val="15"/>
      </w:rPr>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8</w:t>
    </w:r>
    <w:r w:rsidR="00B66FA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44F23" w14:textId="77777777" w:rsidR="00E20E14" w:rsidRDefault="00E20E14" w:rsidP="003274DB">
      <w:r>
        <w:separator/>
      </w:r>
    </w:p>
    <w:p w14:paraId="2A6CD166" w14:textId="77777777" w:rsidR="00E20E14" w:rsidRDefault="00E20E14"/>
  </w:footnote>
  <w:footnote w:type="continuationSeparator" w:id="0">
    <w:p w14:paraId="35EE78D7" w14:textId="77777777" w:rsidR="00E20E14" w:rsidRDefault="00E20E14" w:rsidP="003274DB">
      <w:r>
        <w:continuationSeparator/>
      </w:r>
    </w:p>
    <w:p w14:paraId="189E9531" w14:textId="77777777" w:rsidR="00E20E14" w:rsidRDefault="00E20E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B0E14" w14:textId="77777777" w:rsidR="00B66FA8" w:rsidRDefault="00426035">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24DAD" w14:textId="77777777" w:rsidR="00B66FA8" w:rsidRDefault="00426035">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1041"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1426" w14:textId="56655755" w:rsidR="00B66FA8" w:rsidRPr="00667792" w:rsidRDefault="00426035"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1040"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A027ED">
      <w:rPr>
        <w:noProof/>
        <w:highlight w:val="yellow"/>
        <w:lang w:val="en-US"/>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66FA8"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58B42" w14:textId="77777777" w:rsidR="00B66FA8" w:rsidRDefault="00426035">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1042"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64EFF" w14:textId="77777777" w:rsidR="00B66FA8" w:rsidRPr="00ED2A8D" w:rsidRDefault="00426035"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442889">
      <w:rPr>
        <w:noProof/>
        <w:lang w:val="en-US"/>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6F3A6AB7" w:rsidR="00B66FA8" w:rsidRPr="00ED2A8D" w:rsidRDefault="00426035" w:rsidP="006965E3">
    <w:pPr>
      <w:pStyle w:val="Header"/>
      <w:jc w:val="right"/>
    </w:pPr>
    <w:ins w:id="1" w:author="Alisa Nechyporuk" w:date="2025-09-02T13:52:00Z" w16du:dateUtc="2025-09-02T11:52:00Z">
      <w:r>
        <w:t>DTEC5-6.2.2.4 (</w:t>
      </w:r>
    </w:ins>
    <w:r w:rsidR="00B66FA8" w:rsidRPr="006965E3">
      <w:t>ENAV26-5.1.</w:t>
    </w:r>
    <w:r w:rsidR="00B66FA8">
      <w:t>3</w:t>
    </w:r>
    <w:ins w:id="2" w:author="Alisa Nechyporuk" w:date="2025-09-02T13:52:00Z" w16du:dateUtc="2025-09-02T11:52:00Z">
      <w:r>
        <w:t>)</w:t>
      </w:r>
    </w:ins>
  </w:p>
  <w:p w14:paraId="68F90F59" w14:textId="77777777" w:rsidR="00B66FA8" w:rsidRDefault="00B66FA8" w:rsidP="008747E0">
    <w:pPr>
      <w:pStyle w:val="Header"/>
    </w:pPr>
  </w:p>
  <w:p w14:paraId="35CEB588" w14:textId="77777777" w:rsidR="00B66FA8" w:rsidRDefault="00B66FA8" w:rsidP="008747E0">
    <w:pPr>
      <w:pStyle w:val="Header"/>
    </w:pPr>
  </w:p>
  <w:p w14:paraId="5616E0F8" w14:textId="77777777" w:rsidR="00B66FA8" w:rsidRDefault="00B66FA8" w:rsidP="008747E0">
    <w:pPr>
      <w:pStyle w:val="Header"/>
    </w:pPr>
  </w:p>
  <w:p w14:paraId="46C17DA2" w14:textId="77777777" w:rsidR="00B66FA8" w:rsidRDefault="00B66FA8" w:rsidP="008747E0">
    <w:pPr>
      <w:pStyle w:val="Header"/>
    </w:pPr>
  </w:p>
  <w:p w14:paraId="07FD8D24" w14:textId="77777777" w:rsidR="00B66FA8" w:rsidRDefault="00B66FA8" w:rsidP="008747E0">
    <w:pPr>
      <w:pStyle w:val="Header"/>
    </w:pPr>
    <w:r>
      <w:rPr>
        <w:noProof/>
        <w:lang w:val="en-US"/>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B66FA8" w:rsidRPr="00ED2A8D" w:rsidRDefault="00B66FA8" w:rsidP="008747E0">
    <w:pPr>
      <w:pStyle w:val="Header"/>
    </w:pPr>
  </w:p>
  <w:p w14:paraId="4B435CD1" w14:textId="77777777" w:rsidR="00B66FA8" w:rsidRPr="00ED2A8D" w:rsidRDefault="00B66FA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DF2C7" w14:textId="77777777" w:rsidR="00B66FA8" w:rsidRDefault="00426035">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B66FA8" w:rsidRDefault="00B66FA8">
    <w:pPr>
      <w:pStyle w:val="Header"/>
    </w:pPr>
  </w:p>
  <w:p w14:paraId="166BFD59" w14:textId="77777777" w:rsidR="00B66FA8" w:rsidRDefault="00B66F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2EA8" w14:textId="77777777" w:rsidR="00B66FA8" w:rsidRDefault="00426035">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29"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8D97F" w14:textId="77777777" w:rsidR="00B66FA8" w:rsidRPr="00ED2A8D" w:rsidRDefault="00426035"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28"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B66FA8" w:rsidRPr="00ED2A8D" w:rsidRDefault="00B66FA8" w:rsidP="008747E0">
    <w:pPr>
      <w:pStyle w:val="Header"/>
    </w:pPr>
  </w:p>
  <w:p w14:paraId="1F9F6999" w14:textId="77777777" w:rsidR="00B66FA8" w:rsidRDefault="00B66FA8" w:rsidP="008747E0">
    <w:pPr>
      <w:pStyle w:val="Header"/>
    </w:pPr>
  </w:p>
  <w:p w14:paraId="41A2DBCA" w14:textId="77777777" w:rsidR="00B66FA8" w:rsidRDefault="00B66FA8" w:rsidP="008747E0">
    <w:pPr>
      <w:pStyle w:val="Header"/>
    </w:pPr>
  </w:p>
  <w:p w14:paraId="1FD6999E" w14:textId="77777777" w:rsidR="00B66FA8" w:rsidRDefault="00B66FA8" w:rsidP="008747E0">
    <w:pPr>
      <w:pStyle w:val="Header"/>
    </w:pPr>
  </w:p>
  <w:p w14:paraId="06D015F3" w14:textId="77777777" w:rsidR="00B66FA8" w:rsidRPr="00441393" w:rsidRDefault="00B66FA8" w:rsidP="00441393">
    <w:pPr>
      <w:pStyle w:val="Contents"/>
    </w:pPr>
    <w:r>
      <w:t>DOCUMENT HISTORY</w:t>
    </w:r>
  </w:p>
  <w:p w14:paraId="77E6ACB1" w14:textId="77777777" w:rsidR="00B66FA8" w:rsidRPr="00ED2A8D" w:rsidRDefault="00B66FA8" w:rsidP="008747E0">
    <w:pPr>
      <w:pStyle w:val="Header"/>
    </w:pPr>
  </w:p>
  <w:p w14:paraId="677C02F3" w14:textId="77777777" w:rsidR="00B66FA8" w:rsidRPr="00AC33A2" w:rsidRDefault="00B66FA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4FEAE" w14:textId="77777777" w:rsidR="00B66FA8" w:rsidRDefault="00426035">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1030"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6D650" w14:textId="77777777" w:rsidR="00B66FA8" w:rsidRDefault="00426035">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32"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5824A" w14:textId="77777777" w:rsidR="00B66FA8" w:rsidRPr="00ED2A8D" w:rsidRDefault="00426035"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1031"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B66FA8" w:rsidRPr="00ED2A8D" w:rsidRDefault="00B66FA8" w:rsidP="008747E0">
    <w:pPr>
      <w:pStyle w:val="Header"/>
    </w:pPr>
  </w:p>
  <w:p w14:paraId="5B69C8CC" w14:textId="77777777" w:rsidR="00B66FA8" w:rsidRDefault="00B66FA8" w:rsidP="008747E0">
    <w:pPr>
      <w:pStyle w:val="Header"/>
    </w:pPr>
  </w:p>
  <w:p w14:paraId="044914B4" w14:textId="77777777" w:rsidR="00B66FA8" w:rsidRDefault="00B66FA8" w:rsidP="008747E0">
    <w:pPr>
      <w:pStyle w:val="Header"/>
    </w:pPr>
  </w:p>
  <w:p w14:paraId="02ABE1A9" w14:textId="77777777" w:rsidR="00B66FA8" w:rsidRDefault="00B66FA8" w:rsidP="008747E0">
    <w:pPr>
      <w:pStyle w:val="Header"/>
    </w:pPr>
  </w:p>
  <w:p w14:paraId="16FCC094" w14:textId="77777777" w:rsidR="00B66FA8" w:rsidRPr="00441393" w:rsidRDefault="00B66FA8" w:rsidP="00441393">
    <w:pPr>
      <w:pStyle w:val="Contents"/>
    </w:pPr>
    <w:r>
      <w:t>CONTENTS</w:t>
    </w:r>
  </w:p>
  <w:p w14:paraId="79749960" w14:textId="77777777" w:rsidR="00B66FA8" w:rsidRDefault="00B66FA8" w:rsidP="0078486B">
    <w:pPr>
      <w:pStyle w:val="Header"/>
      <w:spacing w:line="140" w:lineRule="exact"/>
    </w:pPr>
  </w:p>
  <w:p w14:paraId="092CDDC8" w14:textId="77777777" w:rsidR="00B66FA8" w:rsidRPr="00AC33A2" w:rsidRDefault="00B66FA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AE8F5" w14:textId="77777777" w:rsidR="00B66FA8" w:rsidRPr="00ED2A8D" w:rsidRDefault="00426035"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33"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B66FA8" w:rsidRPr="00ED2A8D" w:rsidRDefault="00B66FA8" w:rsidP="00C716E5">
    <w:pPr>
      <w:pStyle w:val="Header"/>
    </w:pPr>
  </w:p>
  <w:p w14:paraId="0BD39883" w14:textId="77777777" w:rsidR="00B66FA8" w:rsidRDefault="00B66FA8" w:rsidP="00C716E5">
    <w:pPr>
      <w:pStyle w:val="Header"/>
    </w:pPr>
  </w:p>
  <w:p w14:paraId="4F8E935C" w14:textId="77777777" w:rsidR="00B66FA8" w:rsidRDefault="00B66FA8" w:rsidP="00C716E5">
    <w:pPr>
      <w:pStyle w:val="Header"/>
    </w:pPr>
  </w:p>
  <w:p w14:paraId="2BB80BFC" w14:textId="77777777" w:rsidR="00B66FA8" w:rsidRDefault="00B66FA8" w:rsidP="00C716E5">
    <w:pPr>
      <w:pStyle w:val="Header"/>
    </w:pPr>
  </w:p>
  <w:p w14:paraId="4EB09B09" w14:textId="77777777" w:rsidR="00B66FA8" w:rsidRPr="00441393" w:rsidRDefault="00B66FA8" w:rsidP="00C716E5">
    <w:pPr>
      <w:pStyle w:val="Contents"/>
    </w:pPr>
    <w:r>
      <w:t>CONTENTS</w:t>
    </w:r>
  </w:p>
  <w:p w14:paraId="683895F6" w14:textId="77777777" w:rsidR="00B66FA8" w:rsidRPr="00ED2A8D" w:rsidRDefault="00B66FA8" w:rsidP="00C716E5">
    <w:pPr>
      <w:pStyle w:val="Header"/>
    </w:pPr>
  </w:p>
  <w:p w14:paraId="5DDDFB92" w14:textId="77777777" w:rsidR="00B66FA8" w:rsidRPr="00AC33A2" w:rsidRDefault="00B66FA8" w:rsidP="00C716E5">
    <w:pPr>
      <w:pStyle w:val="Header"/>
      <w:spacing w:line="140" w:lineRule="exact"/>
    </w:pPr>
  </w:p>
  <w:p w14:paraId="2808FDE3" w14:textId="77777777" w:rsidR="00B66FA8" w:rsidRDefault="00B66FA8">
    <w:pPr>
      <w:pStyle w:val="Header"/>
    </w:pPr>
    <w:r>
      <w:rPr>
        <w:noProof/>
        <w:lang w:val="en-US"/>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2AE2092"/>
    <w:lvl w:ilvl="0">
      <w:start w:val="1"/>
      <w:numFmt w:val="decimal"/>
      <w:lvlText w:val="%1."/>
      <w:lvlJc w:val="left"/>
      <w:pPr>
        <w:tabs>
          <w:tab w:val="num" w:pos="2793"/>
        </w:tabs>
        <w:ind w:left="2793"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39AA9C7A"/>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08CB95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334AFDA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B5CCFE34"/>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DF8869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32A87F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0149CA"/>
    <w:multiLevelType w:val="multilevel"/>
    <w:tmpl w:val="2EAE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30ACA7D4"/>
    <w:lvl w:ilvl="0">
      <w:start w:val="1"/>
      <w:numFmt w:val="upperLetter"/>
      <w:pStyle w:val="Annex"/>
      <w:lvlText w:val="ANNEX %1"/>
      <w:lvlJc w:val="left"/>
      <w:pPr>
        <w:ind w:left="1418" w:hanging="1418"/>
      </w:pPr>
      <w:rPr>
        <w:rFonts w:asciiTheme="minorHAnsi" w:hAnsiTheme="minorHAnsi" w:hint="default"/>
        <w:b/>
        <w:i w:val="0"/>
        <w:iCs w:val="0"/>
        <w:caps/>
        <w:color w:val="407EC9"/>
        <w:sz w:val="28"/>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5CC64A5"/>
    <w:multiLevelType w:val="hybridMultilevel"/>
    <w:tmpl w:val="AD8205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0D83D77"/>
    <w:multiLevelType w:val="hybridMultilevel"/>
    <w:tmpl w:val="BEE0362A"/>
    <w:lvl w:ilvl="0" w:tplc="88C0ABAE">
      <w:numFmt w:val="bullet"/>
      <w:lvlText w:val="-"/>
      <w:lvlJc w:val="left"/>
      <w:pPr>
        <w:ind w:left="800" w:hanging="360"/>
      </w:pPr>
      <w:rPr>
        <w:rFonts w:ascii="Calibri" w:eastAsiaTheme="minorEastAsia" w:hAnsi="Calibri" w:cs="Calibri"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8"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34245C5"/>
    <w:multiLevelType w:val="multilevel"/>
    <w:tmpl w:val="4762F9D4"/>
    <w:lvl w:ilvl="0">
      <w:start w:val="1"/>
      <w:numFmt w:val="decimal"/>
      <w:pStyle w:val="Figurecaption"/>
      <w:lvlText w:val="Figure %1"/>
      <w:lvlJc w:val="left"/>
      <w:pPr>
        <w:ind w:left="992" w:hanging="992"/>
      </w:pPr>
      <w:rPr>
        <w:rFonts w:asciiTheme="minorHAnsi" w:hAnsiTheme="minorHAnsi" w:hint="default"/>
        <w:b/>
        <w:i w:val="0"/>
        <w:iCs w:val="0"/>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9CC23DB"/>
    <w:multiLevelType w:val="hybridMultilevel"/>
    <w:tmpl w:val="8110C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A7A43F8"/>
    <w:multiLevelType w:val="hybridMultilevel"/>
    <w:tmpl w:val="91887524"/>
    <w:lvl w:ilvl="0" w:tplc="5D54FB5E">
      <w:start w:val="1"/>
      <w:numFmt w:val="bullet"/>
      <w:lvlText w:val=""/>
      <w:lvlJc w:val="left"/>
      <w:pPr>
        <w:tabs>
          <w:tab w:val="num" w:pos="720"/>
        </w:tabs>
        <w:ind w:left="720" w:hanging="360"/>
      </w:pPr>
      <w:rPr>
        <w:rFonts w:ascii="Wingdings" w:hAnsi="Wingdings" w:hint="default"/>
      </w:rPr>
    </w:lvl>
    <w:lvl w:ilvl="1" w:tplc="E4A64100" w:tentative="1">
      <w:start w:val="1"/>
      <w:numFmt w:val="bullet"/>
      <w:lvlText w:val=""/>
      <w:lvlJc w:val="left"/>
      <w:pPr>
        <w:tabs>
          <w:tab w:val="num" w:pos="1440"/>
        </w:tabs>
        <w:ind w:left="1440" w:hanging="360"/>
      </w:pPr>
      <w:rPr>
        <w:rFonts w:ascii="Wingdings" w:hAnsi="Wingdings" w:hint="default"/>
      </w:rPr>
    </w:lvl>
    <w:lvl w:ilvl="2" w:tplc="2A5445C2" w:tentative="1">
      <w:start w:val="1"/>
      <w:numFmt w:val="bullet"/>
      <w:lvlText w:val=""/>
      <w:lvlJc w:val="left"/>
      <w:pPr>
        <w:tabs>
          <w:tab w:val="num" w:pos="2160"/>
        </w:tabs>
        <w:ind w:left="2160" w:hanging="360"/>
      </w:pPr>
      <w:rPr>
        <w:rFonts w:ascii="Wingdings" w:hAnsi="Wingdings" w:hint="default"/>
      </w:rPr>
    </w:lvl>
    <w:lvl w:ilvl="3" w:tplc="B0A0564A" w:tentative="1">
      <w:start w:val="1"/>
      <w:numFmt w:val="bullet"/>
      <w:lvlText w:val=""/>
      <w:lvlJc w:val="left"/>
      <w:pPr>
        <w:tabs>
          <w:tab w:val="num" w:pos="2880"/>
        </w:tabs>
        <w:ind w:left="2880" w:hanging="360"/>
      </w:pPr>
      <w:rPr>
        <w:rFonts w:ascii="Wingdings" w:hAnsi="Wingdings" w:hint="default"/>
      </w:rPr>
    </w:lvl>
    <w:lvl w:ilvl="4" w:tplc="B98843A8" w:tentative="1">
      <w:start w:val="1"/>
      <w:numFmt w:val="bullet"/>
      <w:lvlText w:val=""/>
      <w:lvlJc w:val="left"/>
      <w:pPr>
        <w:tabs>
          <w:tab w:val="num" w:pos="3600"/>
        </w:tabs>
        <w:ind w:left="3600" w:hanging="360"/>
      </w:pPr>
      <w:rPr>
        <w:rFonts w:ascii="Wingdings" w:hAnsi="Wingdings" w:hint="default"/>
      </w:rPr>
    </w:lvl>
    <w:lvl w:ilvl="5" w:tplc="DCD697C4" w:tentative="1">
      <w:start w:val="1"/>
      <w:numFmt w:val="bullet"/>
      <w:lvlText w:val=""/>
      <w:lvlJc w:val="left"/>
      <w:pPr>
        <w:tabs>
          <w:tab w:val="num" w:pos="4320"/>
        </w:tabs>
        <w:ind w:left="4320" w:hanging="360"/>
      </w:pPr>
      <w:rPr>
        <w:rFonts w:ascii="Wingdings" w:hAnsi="Wingdings" w:hint="default"/>
      </w:rPr>
    </w:lvl>
    <w:lvl w:ilvl="6" w:tplc="CFB86460" w:tentative="1">
      <w:start w:val="1"/>
      <w:numFmt w:val="bullet"/>
      <w:lvlText w:val=""/>
      <w:lvlJc w:val="left"/>
      <w:pPr>
        <w:tabs>
          <w:tab w:val="num" w:pos="5040"/>
        </w:tabs>
        <w:ind w:left="5040" w:hanging="360"/>
      </w:pPr>
      <w:rPr>
        <w:rFonts w:ascii="Wingdings" w:hAnsi="Wingdings" w:hint="default"/>
      </w:rPr>
    </w:lvl>
    <w:lvl w:ilvl="7" w:tplc="47B8AC46" w:tentative="1">
      <w:start w:val="1"/>
      <w:numFmt w:val="bullet"/>
      <w:lvlText w:val=""/>
      <w:lvlJc w:val="left"/>
      <w:pPr>
        <w:tabs>
          <w:tab w:val="num" w:pos="5760"/>
        </w:tabs>
        <w:ind w:left="5760" w:hanging="360"/>
      </w:pPr>
      <w:rPr>
        <w:rFonts w:ascii="Wingdings" w:hAnsi="Wingdings" w:hint="default"/>
      </w:rPr>
    </w:lvl>
    <w:lvl w:ilvl="8" w:tplc="73088D9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22A2997"/>
    <w:multiLevelType w:val="multilevel"/>
    <w:tmpl w:val="9C32C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4612784"/>
    <w:multiLevelType w:val="multilevel"/>
    <w:tmpl w:val="54628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C7C24AB"/>
    <w:multiLevelType w:val="multilevel"/>
    <w:tmpl w:val="FDE618B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D966DC4"/>
    <w:multiLevelType w:val="hybridMultilevel"/>
    <w:tmpl w:val="8A10F790"/>
    <w:lvl w:ilvl="0" w:tplc="454A95C0">
      <w:start w:val="1"/>
      <w:numFmt w:val="upperLetter"/>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3" w15:restartNumberingAfterBreak="0">
    <w:nsid w:val="3DA92C80"/>
    <w:multiLevelType w:val="hybridMultilevel"/>
    <w:tmpl w:val="0BDC6696"/>
    <w:lvl w:ilvl="0" w:tplc="DEE45D1A">
      <w:start w:val="1"/>
      <w:numFmt w:val="upperLetter"/>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ED61C6D"/>
    <w:multiLevelType w:val="hybridMultilevel"/>
    <w:tmpl w:val="8A52D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22D4F33"/>
    <w:multiLevelType w:val="hybridMultilevel"/>
    <w:tmpl w:val="315E61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5CF1EB2"/>
    <w:multiLevelType w:val="hybridMultilevel"/>
    <w:tmpl w:val="D444C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EE41407"/>
    <w:multiLevelType w:val="hybridMultilevel"/>
    <w:tmpl w:val="08367752"/>
    <w:lvl w:ilvl="0" w:tplc="08090001">
      <w:start w:val="1"/>
      <w:numFmt w:val="bullet"/>
      <w:lvlText w:val=""/>
      <w:lvlJc w:val="left"/>
      <w:pPr>
        <w:ind w:left="850" w:hanging="425"/>
      </w:pPr>
      <w:rPr>
        <w:rFonts w:ascii="Symbol" w:hAnsi="Symbol" w:hint="default"/>
        <w:color w:val="00558C"/>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54" w15:restartNumberingAfterBreak="0">
    <w:nsid w:val="61C80764"/>
    <w:multiLevelType w:val="hybridMultilevel"/>
    <w:tmpl w:val="321CE3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2420BE9"/>
    <w:multiLevelType w:val="hybridMultilevel"/>
    <w:tmpl w:val="321CE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6A150D5"/>
    <w:multiLevelType w:val="multilevel"/>
    <w:tmpl w:val="7BA02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4" w15:restartNumberingAfterBreak="0">
    <w:nsid w:val="79657A73"/>
    <w:multiLevelType w:val="multilevel"/>
    <w:tmpl w:val="A93C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E596BA0"/>
    <w:multiLevelType w:val="hybridMultilevel"/>
    <w:tmpl w:val="6E68F2AE"/>
    <w:lvl w:ilvl="0" w:tplc="8C6E044E">
      <w:start w:val="1"/>
      <w:numFmt w:val="decimal"/>
      <w:lvlText w:val="%1."/>
      <w:lvlJc w:val="left"/>
      <w:pPr>
        <w:tabs>
          <w:tab w:val="num" w:pos="720"/>
        </w:tabs>
        <w:ind w:left="720" w:hanging="360"/>
      </w:pPr>
    </w:lvl>
    <w:lvl w:ilvl="1" w:tplc="8C4CA010">
      <w:start w:val="1"/>
      <w:numFmt w:val="decimal"/>
      <w:lvlText w:val="%2."/>
      <w:lvlJc w:val="left"/>
      <w:pPr>
        <w:tabs>
          <w:tab w:val="num" w:pos="1440"/>
        </w:tabs>
        <w:ind w:left="1440" w:hanging="360"/>
      </w:pPr>
    </w:lvl>
    <w:lvl w:ilvl="2" w:tplc="07546204" w:tentative="1">
      <w:start w:val="1"/>
      <w:numFmt w:val="decimal"/>
      <w:lvlText w:val="%3."/>
      <w:lvlJc w:val="left"/>
      <w:pPr>
        <w:tabs>
          <w:tab w:val="num" w:pos="2160"/>
        </w:tabs>
        <w:ind w:left="2160" w:hanging="360"/>
      </w:pPr>
    </w:lvl>
    <w:lvl w:ilvl="3" w:tplc="D0D06D92" w:tentative="1">
      <w:start w:val="1"/>
      <w:numFmt w:val="decimal"/>
      <w:lvlText w:val="%4."/>
      <w:lvlJc w:val="left"/>
      <w:pPr>
        <w:tabs>
          <w:tab w:val="num" w:pos="2880"/>
        </w:tabs>
        <w:ind w:left="2880" w:hanging="360"/>
      </w:pPr>
    </w:lvl>
    <w:lvl w:ilvl="4" w:tplc="042C805C" w:tentative="1">
      <w:start w:val="1"/>
      <w:numFmt w:val="decimal"/>
      <w:lvlText w:val="%5."/>
      <w:lvlJc w:val="left"/>
      <w:pPr>
        <w:tabs>
          <w:tab w:val="num" w:pos="3600"/>
        </w:tabs>
        <w:ind w:left="3600" w:hanging="360"/>
      </w:pPr>
    </w:lvl>
    <w:lvl w:ilvl="5" w:tplc="C50CF484" w:tentative="1">
      <w:start w:val="1"/>
      <w:numFmt w:val="decimal"/>
      <w:lvlText w:val="%6."/>
      <w:lvlJc w:val="left"/>
      <w:pPr>
        <w:tabs>
          <w:tab w:val="num" w:pos="4320"/>
        </w:tabs>
        <w:ind w:left="4320" w:hanging="360"/>
      </w:pPr>
    </w:lvl>
    <w:lvl w:ilvl="6" w:tplc="F948CA78" w:tentative="1">
      <w:start w:val="1"/>
      <w:numFmt w:val="decimal"/>
      <w:lvlText w:val="%7."/>
      <w:lvlJc w:val="left"/>
      <w:pPr>
        <w:tabs>
          <w:tab w:val="num" w:pos="5040"/>
        </w:tabs>
        <w:ind w:left="5040" w:hanging="360"/>
      </w:pPr>
    </w:lvl>
    <w:lvl w:ilvl="7" w:tplc="E6D63A7C" w:tentative="1">
      <w:start w:val="1"/>
      <w:numFmt w:val="decimal"/>
      <w:lvlText w:val="%8."/>
      <w:lvlJc w:val="left"/>
      <w:pPr>
        <w:tabs>
          <w:tab w:val="num" w:pos="5760"/>
        </w:tabs>
        <w:ind w:left="5760" w:hanging="360"/>
      </w:pPr>
    </w:lvl>
    <w:lvl w:ilvl="8" w:tplc="1B088A72" w:tentative="1">
      <w:start w:val="1"/>
      <w:numFmt w:val="decimal"/>
      <w:lvlText w:val="%9."/>
      <w:lvlJc w:val="left"/>
      <w:pPr>
        <w:tabs>
          <w:tab w:val="num" w:pos="6480"/>
        </w:tabs>
        <w:ind w:left="6480" w:hanging="360"/>
      </w:pPr>
    </w:lvl>
  </w:abstractNum>
  <w:num w:numId="1" w16cid:durableId="1856267872">
    <w:abstractNumId w:val="46"/>
  </w:num>
  <w:num w:numId="2" w16cid:durableId="912854176">
    <w:abstractNumId w:val="65"/>
  </w:num>
  <w:num w:numId="3" w16cid:durableId="333725350">
    <w:abstractNumId w:val="17"/>
  </w:num>
  <w:num w:numId="4" w16cid:durableId="597711990">
    <w:abstractNumId w:val="39"/>
  </w:num>
  <w:num w:numId="5" w16cid:durableId="1752458622">
    <w:abstractNumId w:val="32"/>
  </w:num>
  <w:num w:numId="6" w16cid:durableId="99687875">
    <w:abstractNumId w:val="30"/>
  </w:num>
  <w:num w:numId="7" w16cid:durableId="1596210155">
    <w:abstractNumId w:val="44"/>
  </w:num>
  <w:num w:numId="8" w16cid:durableId="790780403">
    <w:abstractNumId w:val="16"/>
  </w:num>
  <w:num w:numId="9" w16cid:durableId="1063483410">
    <w:abstractNumId w:val="29"/>
  </w:num>
  <w:num w:numId="10" w16cid:durableId="1719936186">
    <w:abstractNumId w:val="33"/>
  </w:num>
  <w:num w:numId="11" w16cid:durableId="1579441371">
    <w:abstractNumId w:val="13"/>
  </w:num>
  <w:num w:numId="12" w16cid:durableId="904536000">
    <w:abstractNumId w:val="45"/>
  </w:num>
  <w:num w:numId="13" w16cid:durableId="627585803">
    <w:abstractNumId w:val="7"/>
  </w:num>
  <w:num w:numId="14" w16cid:durableId="1467241436">
    <w:abstractNumId w:val="61"/>
  </w:num>
  <w:num w:numId="15" w16cid:durableId="724795200">
    <w:abstractNumId w:val="25"/>
  </w:num>
  <w:num w:numId="16" w16cid:durableId="2058120646">
    <w:abstractNumId w:val="22"/>
  </w:num>
  <w:num w:numId="17" w16cid:durableId="1221400952">
    <w:abstractNumId w:val="41"/>
  </w:num>
  <w:num w:numId="18" w16cid:durableId="975181739">
    <w:abstractNumId w:val="11"/>
  </w:num>
  <w:num w:numId="19" w16cid:durableId="2109305164">
    <w:abstractNumId w:val="21"/>
  </w:num>
  <w:num w:numId="20" w16cid:durableId="1822845116">
    <w:abstractNumId w:val="51"/>
  </w:num>
  <w:num w:numId="21" w16cid:durableId="313531042">
    <w:abstractNumId w:val="20"/>
  </w:num>
  <w:num w:numId="22" w16cid:durableId="922569422">
    <w:abstractNumId w:val="63"/>
  </w:num>
  <w:num w:numId="23" w16cid:durableId="2121289936">
    <w:abstractNumId w:val="9"/>
  </w:num>
  <w:num w:numId="24" w16cid:durableId="357708299">
    <w:abstractNumId w:val="38"/>
  </w:num>
  <w:num w:numId="25" w16cid:durableId="827476585">
    <w:abstractNumId w:val="31"/>
  </w:num>
  <w:num w:numId="26" w16cid:durableId="258412109">
    <w:abstractNumId w:val="50"/>
  </w:num>
  <w:num w:numId="27" w16cid:durableId="1464620489">
    <w:abstractNumId w:val="52"/>
  </w:num>
  <w:num w:numId="28" w16cid:durableId="293142660">
    <w:abstractNumId w:val="15"/>
  </w:num>
  <w:num w:numId="29" w16cid:durableId="351953420">
    <w:abstractNumId w:val="40"/>
  </w:num>
  <w:num w:numId="30" w16cid:durableId="559485180">
    <w:abstractNumId w:val="26"/>
  </w:num>
  <w:num w:numId="31" w16cid:durableId="1879854414">
    <w:abstractNumId w:val="19"/>
  </w:num>
  <w:num w:numId="32" w16cid:durableId="2027977816">
    <w:abstractNumId w:val="1"/>
  </w:num>
  <w:num w:numId="33" w16cid:durableId="1799302833">
    <w:abstractNumId w:val="62"/>
  </w:num>
  <w:num w:numId="34" w16cid:durableId="2006473430">
    <w:abstractNumId w:val="56"/>
  </w:num>
  <w:num w:numId="35" w16cid:durableId="515386567">
    <w:abstractNumId w:val="57"/>
  </w:num>
  <w:num w:numId="36" w16cid:durableId="1099833037">
    <w:abstractNumId w:val="24"/>
  </w:num>
  <w:num w:numId="37" w16cid:durableId="1802112660">
    <w:abstractNumId w:val="23"/>
  </w:num>
  <w:num w:numId="38" w16cid:durableId="1707025898">
    <w:abstractNumId w:val="58"/>
  </w:num>
  <w:num w:numId="39" w16cid:durableId="499547317">
    <w:abstractNumId w:val="10"/>
  </w:num>
  <w:num w:numId="40" w16cid:durableId="845900338">
    <w:abstractNumId w:val="55"/>
  </w:num>
  <w:num w:numId="41" w16cid:durableId="1606764137">
    <w:abstractNumId w:val="12"/>
  </w:num>
  <w:num w:numId="42" w16cid:durableId="334502033">
    <w:abstractNumId w:val="59"/>
  </w:num>
  <w:num w:numId="43" w16cid:durableId="1675456368">
    <w:abstractNumId w:val="48"/>
  </w:num>
  <w:num w:numId="44" w16cid:durableId="697126528">
    <w:abstractNumId w:val="53"/>
  </w:num>
  <w:num w:numId="45" w16cid:durableId="1634410363">
    <w:abstractNumId w:val="28"/>
  </w:num>
  <w:num w:numId="46" w16cid:durableId="1973555459">
    <w:abstractNumId w:val="47"/>
  </w:num>
  <w:num w:numId="47" w16cid:durableId="518936440">
    <w:abstractNumId w:val="14"/>
  </w:num>
  <w:num w:numId="48" w16cid:durableId="820392074">
    <w:abstractNumId w:val="18"/>
  </w:num>
  <w:num w:numId="49" w16cid:durableId="59135907">
    <w:abstractNumId w:val="34"/>
  </w:num>
  <w:num w:numId="50" w16cid:durableId="1510296085">
    <w:abstractNumId w:val="8"/>
  </w:num>
  <w:num w:numId="51" w16cid:durableId="730230597">
    <w:abstractNumId w:val="2"/>
  </w:num>
  <w:num w:numId="52" w16cid:durableId="1489515882">
    <w:abstractNumId w:val="6"/>
  </w:num>
  <w:num w:numId="53" w16cid:durableId="1250000848">
    <w:abstractNumId w:val="5"/>
  </w:num>
  <w:num w:numId="54" w16cid:durableId="1296449352">
    <w:abstractNumId w:val="4"/>
  </w:num>
  <w:num w:numId="55" w16cid:durableId="690110977">
    <w:abstractNumId w:val="3"/>
  </w:num>
  <w:num w:numId="56" w16cid:durableId="1325012133">
    <w:abstractNumId w:val="0"/>
  </w:num>
  <w:num w:numId="57" w16cid:durableId="1081676269">
    <w:abstractNumId w:val="60"/>
  </w:num>
  <w:num w:numId="58" w16cid:durableId="1658343178">
    <w:abstractNumId w:val="66"/>
  </w:num>
  <w:num w:numId="59" w16cid:durableId="297879418">
    <w:abstractNumId w:val="49"/>
  </w:num>
  <w:num w:numId="60" w16cid:durableId="757555274">
    <w:abstractNumId w:val="17"/>
  </w:num>
  <w:num w:numId="61" w16cid:durableId="764233279">
    <w:abstractNumId w:val="54"/>
  </w:num>
  <w:num w:numId="62" w16cid:durableId="11080459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45346630">
    <w:abstractNumId w:val="43"/>
  </w:num>
  <w:num w:numId="64" w16cid:durableId="327173365">
    <w:abstractNumId w:val="42"/>
  </w:num>
  <w:num w:numId="65" w16cid:durableId="1131485655">
    <w:abstractNumId w:val="40"/>
  </w:num>
  <w:num w:numId="66" w16cid:durableId="1469207372">
    <w:abstractNumId w:val="40"/>
  </w:num>
  <w:num w:numId="67" w16cid:durableId="1040012104">
    <w:abstractNumId w:val="35"/>
  </w:num>
  <w:num w:numId="68" w16cid:durableId="823163857">
    <w:abstractNumId w:val="27"/>
  </w:num>
  <w:num w:numId="69" w16cid:durableId="201796082">
    <w:abstractNumId w:val="40"/>
  </w:num>
  <w:num w:numId="70" w16cid:durableId="2103405524">
    <w:abstractNumId w:val="46"/>
  </w:num>
  <w:num w:numId="71" w16cid:durableId="1902280597">
    <w:abstractNumId w:val="46"/>
  </w:num>
  <w:num w:numId="72" w16cid:durableId="2034307610">
    <w:abstractNumId w:val="29"/>
  </w:num>
  <w:num w:numId="73" w16cid:durableId="200359435">
    <w:abstractNumId w:val="37"/>
  </w:num>
  <w:num w:numId="74" w16cid:durableId="1294092797">
    <w:abstractNumId w:val="46"/>
  </w:num>
  <w:num w:numId="75" w16cid:durableId="624771304">
    <w:abstractNumId w:val="36"/>
  </w:num>
  <w:num w:numId="76" w16cid:durableId="1344241457">
    <w:abstractNumId w:val="64"/>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isa Nechyporuk">
    <w15:presenceInfo w15:providerId="AD" w15:userId="S::ane@iala.int::049e4621-d5c2-4972-a621-7bb87be664d5"/>
  </w15:person>
  <w15:person w15:author="3">
    <w15:presenceInfo w15:providerId="None" w15:userI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ko-K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ADA"/>
    <w:rsid w:val="00002BC4"/>
    <w:rsid w:val="00007A2E"/>
    <w:rsid w:val="000111E5"/>
    <w:rsid w:val="0001616D"/>
    <w:rsid w:val="00016839"/>
    <w:rsid w:val="00017391"/>
    <w:rsid w:val="000174F9"/>
    <w:rsid w:val="000249C2"/>
    <w:rsid w:val="00025298"/>
    <w:rsid w:val="000258F6"/>
    <w:rsid w:val="00027C52"/>
    <w:rsid w:val="000379A7"/>
    <w:rsid w:val="000379F6"/>
    <w:rsid w:val="00040C91"/>
    <w:rsid w:val="00040EB8"/>
    <w:rsid w:val="000439A4"/>
    <w:rsid w:val="00044293"/>
    <w:rsid w:val="000472F8"/>
    <w:rsid w:val="0005337F"/>
    <w:rsid w:val="000534F4"/>
    <w:rsid w:val="0005449E"/>
    <w:rsid w:val="00057699"/>
    <w:rsid w:val="00057B6D"/>
    <w:rsid w:val="00061A7B"/>
    <w:rsid w:val="00065419"/>
    <w:rsid w:val="000670B7"/>
    <w:rsid w:val="000672FB"/>
    <w:rsid w:val="00072B86"/>
    <w:rsid w:val="000766BB"/>
    <w:rsid w:val="0007784F"/>
    <w:rsid w:val="0008654C"/>
    <w:rsid w:val="000904ED"/>
    <w:rsid w:val="00091545"/>
    <w:rsid w:val="000925B0"/>
    <w:rsid w:val="00093436"/>
    <w:rsid w:val="000969D0"/>
    <w:rsid w:val="000A27A8"/>
    <w:rsid w:val="000A3C3A"/>
    <w:rsid w:val="000A56C8"/>
    <w:rsid w:val="000B0A5A"/>
    <w:rsid w:val="000B2356"/>
    <w:rsid w:val="000B48F8"/>
    <w:rsid w:val="000B66FC"/>
    <w:rsid w:val="000C711B"/>
    <w:rsid w:val="000D2431"/>
    <w:rsid w:val="000D5D0D"/>
    <w:rsid w:val="000E3954"/>
    <w:rsid w:val="000E3E52"/>
    <w:rsid w:val="000E774A"/>
    <w:rsid w:val="000F0A4E"/>
    <w:rsid w:val="000F0F9F"/>
    <w:rsid w:val="000F32B5"/>
    <w:rsid w:val="000F3F43"/>
    <w:rsid w:val="000F4135"/>
    <w:rsid w:val="000F58ED"/>
    <w:rsid w:val="000F7857"/>
    <w:rsid w:val="001044E1"/>
    <w:rsid w:val="00105963"/>
    <w:rsid w:val="00110865"/>
    <w:rsid w:val="00113D5B"/>
    <w:rsid w:val="00113F8F"/>
    <w:rsid w:val="00116EE0"/>
    <w:rsid w:val="00120D12"/>
    <w:rsid w:val="00122EBD"/>
    <w:rsid w:val="00124A79"/>
    <w:rsid w:val="00127A62"/>
    <w:rsid w:val="001349DB"/>
    <w:rsid w:val="00135AEB"/>
    <w:rsid w:val="00136E58"/>
    <w:rsid w:val="00152A5B"/>
    <w:rsid w:val="00153439"/>
    <w:rsid w:val="00153ED9"/>
    <w:rsid w:val="001547F9"/>
    <w:rsid w:val="00156AE0"/>
    <w:rsid w:val="001607D8"/>
    <w:rsid w:val="00160ECB"/>
    <w:rsid w:val="00161325"/>
    <w:rsid w:val="001636D2"/>
    <w:rsid w:val="0017187B"/>
    <w:rsid w:val="00182053"/>
    <w:rsid w:val="00184427"/>
    <w:rsid w:val="00184C2E"/>
    <w:rsid w:val="00184DD1"/>
    <w:rsid w:val="001875B1"/>
    <w:rsid w:val="00195459"/>
    <w:rsid w:val="001A0C0E"/>
    <w:rsid w:val="001A1493"/>
    <w:rsid w:val="001A3FFC"/>
    <w:rsid w:val="001A4F5A"/>
    <w:rsid w:val="001B2A35"/>
    <w:rsid w:val="001B339A"/>
    <w:rsid w:val="001B4BBE"/>
    <w:rsid w:val="001C0122"/>
    <w:rsid w:val="001C0219"/>
    <w:rsid w:val="001C2DE9"/>
    <w:rsid w:val="001C40B6"/>
    <w:rsid w:val="001C596C"/>
    <w:rsid w:val="001C5E66"/>
    <w:rsid w:val="001C650B"/>
    <w:rsid w:val="001C72B5"/>
    <w:rsid w:val="001D2E7A"/>
    <w:rsid w:val="001D3992"/>
    <w:rsid w:val="001D4A3E"/>
    <w:rsid w:val="001E416D"/>
    <w:rsid w:val="001E4D13"/>
    <w:rsid w:val="001E58C8"/>
    <w:rsid w:val="001F1095"/>
    <w:rsid w:val="001F1DA4"/>
    <w:rsid w:val="001F341E"/>
    <w:rsid w:val="001F4EED"/>
    <w:rsid w:val="001F4EF8"/>
    <w:rsid w:val="001F5AB1"/>
    <w:rsid w:val="001F5E71"/>
    <w:rsid w:val="001F69E2"/>
    <w:rsid w:val="001F7E8D"/>
    <w:rsid w:val="00201337"/>
    <w:rsid w:val="002022EA"/>
    <w:rsid w:val="002044E9"/>
    <w:rsid w:val="00205B17"/>
    <w:rsid w:val="00205D9B"/>
    <w:rsid w:val="00211E5A"/>
    <w:rsid w:val="00214DE2"/>
    <w:rsid w:val="002204DA"/>
    <w:rsid w:val="00222D4C"/>
    <w:rsid w:val="0022371A"/>
    <w:rsid w:val="0022591A"/>
    <w:rsid w:val="00231413"/>
    <w:rsid w:val="00232515"/>
    <w:rsid w:val="00235FA3"/>
    <w:rsid w:val="00237785"/>
    <w:rsid w:val="00245A60"/>
    <w:rsid w:val="00245AA1"/>
    <w:rsid w:val="00246716"/>
    <w:rsid w:val="00251243"/>
    <w:rsid w:val="00251FB9"/>
    <w:rsid w:val="002520AD"/>
    <w:rsid w:val="00253009"/>
    <w:rsid w:val="00254E26"/>
    <w:rsid w:val="0025660A"/>
    <w:rsid w:val="0025681C"/>
    <w:rsid w:val="00257809"/>
    <w:rsid w:val="00257DF8"/>
    <w:rsid w:val="00257E4A"/>
    <w:rsid w:val="0026038D"/>
    <w:rsid w:val="0026082B"/>
    <w:rsid w:val="0026442C"/>
    <w:rsid w:val="002670CB"/>
    <w:rsid w:val="0026770D"/>
    <w:rsid w:val="0027175D"/>
    <w:rsid w:val="0027517A"/>
    <w:rsid w:val="00282E9D"/>
    <w:rsid w:val="0028314D"/>
    <w:rsid w:val="002871B5"/>
    <w:rsid w:val="002946F0"/>
    <w:rsid w:val="0029793F"/>
    <w:rsid w:val="002A1C42"/>
    <w:rsid w:val="002A56A7"/>
    <w:rsid w:val="002A6055"/>
    <w:rsid w:val="002A617C"/>
    <w:rsid w:val="002A71CF"/>
    <w:rsid w:val="002B3E9D"/>
    <w:rsid w:val="002C3F79"/>
    <w:rsid w:val="002C77F4"/>
    <w:rsid w:val="002D0869"/>
    <w:rsid w:val="002D2394"/>
    <w:rsid w:val="002D592C"/>
    <w:rsid w:val="002D78FE"/>
    <w:rsid w:val="002E26C0"/>
    <w:rsid w:val="002E4443"/>
    <w:rsid w:val="002E4993"/>
    <w:rsid w:val="002E5411"/>
    <w:rsid w:val="002E5BAC"/>
    <w:rsid w:val="002E7468"/>
    <w:rsid w:val="002E7635"/>
    <w:rsid w:val="002F265A"/>
    <w:rsid w:val="002F2F31"/>
    <w:rsid w:val="002F5DC9"/>
    <w:rsid w:val="002F6667"/>
    <w:rsid w:val="0030413F"/>
    <w:rsid w:val="0030534D"/>
    <w:rsid w:val="00305EFE"/>
    <w:rsid w:val="00313B4B"/>
    <w:rsid w:val="00313D85"/>
    <w:rsid w:val="003144B9"/>
    <w:rsid w:val="003156F0"/>
    <w:rsid w:val="00315CE3"/>
    <w:rsid w:val="0031629B"/>
    <w:rsid w:val="00320CB2"/>
    <w:rsid w:val="003251FE"/>
    <w:rsid w:val="003266B0"/>
    <w:rsid w:val="003274DB"/>
    <w:rsid w:val="00327FBF"/>
    <w:rsid w:val="00330891"/>
    <w:rsid w:val="00332A7B"/>
    <w:rsid w:val="00332FD6"/>
    <w:rsid w:val="003343E0"/>
    <w:rsid w:val="00335E40"/>
    <w:rsid w:val="00337093"/>
    <w:rsid w:val="00344408"/>
    <w:rsid w:val="00345E37"/>
    <w:rsid w:val="00347F3E"/>
    <w:rsid w:val="0035365A"/>
    <w:rsid w:val="003621C3"/>
    <w:rsid w:val="0036382D"/>
    <w:rsid w:val="00374D06"/>
    <w:rsid w:val="00377E86"/>
    <w:rsid w:val="00380350"/>
    <w:rsid w:val="00380B4E"/>
    <w:rsid w:val="003816E4"/>
    <w:rsid w:val="00385F39"/>
    <w:rsid w:val="00386E69"/>
    <w:rsid w:val="0039131E"/>
    <w:rsid w:val="0039543A"/>
    <w:rsid w:val="003A04A6"/>
    <w:rsid w:val="003A1A56"/>
    <w:rsid w:val="003A53E6"/>
    <w:rsid w:val="003A7759"/>
    <w:rsid w:val="003A7F6E"/>
    <w:rsid w:val="003B03EA"/>
    <w:rsid w:val="003B3A1A"/>
    <w:rsid w:val="003C1ADA"/>
    <w:rsid w:val="003C500C"/>
    <w:rsid w:val="003C716F"/>
    <w:rsid w:val="003C7C34"/>
    <w:rsid w:val="003D0480"/>
    <w:rsid w:val="003D0F37"/>
    <w:rsid w:val="003D1798"/>
    <w:rsid w:val="003D400A"/>
    <w:rsid w:val="003D5150"/>
    <w:rsid w:val="003F1901"/>
    <w:rsid w:val="003F1C3A"/>
    <w:rsid w:val="003F26E7"/>
    <w:rsid w:val="00400C4D"/>
    <w:rsid w:val="00403143"/>
    <w:rsid w:val="0041086B"/>
    <w:rsid w:val="00413D51"/>
    <w:rsid w:val="00414698"/>
    <w:rsid w:val="00417B35"/>
    <w:rsid w:val="00420EA9"/>
    <w:rsid w:val="004217AD"/>
    <w:rsid w:val="0042565E"/>
    <w:rsid w:val="00426035"/>
    <w:rsid w:val="0043022F"/>
    <w:rsid w:val="0043056B"/>
    <w:rsid w:val="00430AD0"/>
    <w:rsid w:val="00432C05"/>
    <w:rsid w:val="00433602"/>
    <w:rsid w:val="00440379"/>
    <w:rsid w:val="004405A9"/>
    <w:rsid w:val="00441393"/>
    <w:rsid w:val="004430DF"/>
    <w:rsid w:val="00447CF0"/>
    <w:rsid w:val="00452266"/>
    <w:rsid w:val="004541FB"/>
    <w:rsid w:val="00456F10"/>
    <w:rsid w:val="0046369E"/>
    <w:rsid w:val="004744C2"/>
    <w:rsid w:val="00474746"/>
    <w:rsid w:val="00476942"/>
    <w:rsid w:val="00477027"/>
    <w:rsid w:val="00477D62"/>
    <w:rsid w:val="00482035"/>
    <w:rsid w:val="004871A2"/>
    <w:rsid w:val="00492A8D"/>
    <w:rsid w:val="004944C8"/>
    <w:rsid w:val="00497FDA"/>
    <w:rsid w:val="004A0EBF"/>
    <w:rsid w:val="004A1DAA"/>
    <w:rsid w:val="004A4AC4"/>
    <w:rsid w:val="004A4EC4"/>
    <w:rsid w:val="004B494F"/>
    <w:rsid w:val="004B73FE"/>
    <w:rsid w:val="004B790A"/>
    <w:rsid w:val="004C0E4B"/>
    <w:rsid w:val="004D0BF0"/>
    <w:rsid w:val="004D5430"/>
    <w:rsid w:val="004D592D"/>
    <w:rsid w:val="004D6D3F"/>
    <w:rsid w:val="004E0BBB"/>
    <w:rsid w:val="004E1D57"/>
    <w:rsid w:val="004E2F16"/>
    <w:rsid w:val="004E5052"/>
    <w:rsid w:val="004E72BB"/>
    <w:rsid w:val="004F15DA"/>
    <w:rsid w:val="004F1812"/>
    <w:rsid w:val="004F484F"/>
    <w:rsid w:val="004F5930"/>
    <w:rsid w:val="004F6196"/>
    <w:rsid w:val="005013BF"/>
    <w:rsid w:val="00503044"/>
    <w:rsid w:val="00506675"/>
    <w:rsid w:val="00510AD9"/>
    <w:rsid w:val="0051453F"/>
    <w:rsid w:val="00515185"/>
    <w:rsid w:val="00517103"/>
    <w:rsid w:val="00517E6C"/>
    <w:rsid w:val="00523666"/>
    <w:rsid w:val="00525922"/>
    <w:rsid w:val="00526234"/>
    <w:rsid w:val="00527F3C"/>
    <w:rsid w:val="005301FB"/>
    <w:rsid w:val="0053154C"/>
    <w:rsid w:val="00531DD5"/>
    <w:rsid w:val="00534F34"/>
    <w:rsid w:val="00535539"/>
    <w:rsid w:val="0053692E"/>
    <w:rsid w:val="005378A6"/>
    <w:rsid w:val="00547837"/>
    <w:rsid w:val="00552EA6"/>
    <w:rsid w:val="00557337"/>
    <w:rsid w:val="00557434"/>
    <w:rsid w:val="00560E61"/>
    <w:rsid w:val="00563BA5"/>
    <w:rsid w:val="0056435A"/>
    <w:rsid w:val="0057406C"/>
    <w:rsid w:val="00576D38"/>
    <w:rsid w:val="00576D73"/>
    <w:rsid w:val="00577542"/>
    <w:rsid w:val="005805D2"/>
    <w:rsid w:val="00583526"/>
    <w:rsid w:val="00583659"/>
    <w:rsid w:val="00595415"/>
    <w:rsid w:val="00597652"/>
    <w:rsid w:val="00597CD5"/>
    <w:rsid w:val="005A0703"/>
    <w:rsid w:val="005A080B"/>
    <w:rsid w:val="005A1F68"/>
    <w:rsid w:val="005A2934"/>
    <w:rsid w:val="005A3A25"/>
    <w:rsid w:val="005B12A5"/>
    <w:rsid w:val="005B2EB0"/>
    <w:rsid w:val="005C161A"/>
    <w:rsid w:val="005C1BCB"/>
    <w:rsid w:val="005C2312"/>
    <w:rsid w:val="005C4735"/>
    <w:rsid w:val="005C5C63"/>
    <w:rsid w:val="005C6395"/>
    <w:rsid w:val="005D0130"/>
    <w:rsid w:val="005D03E9"/>
    <w:rsid w:val="005D304B"/>
    <w:rsid w:val="005D3AF4"/>
    <w:rsid w:val="005D477A"/>
    <w:rsid w:val="005D6E5D"/>
    <w:rsid w:val="005E2257"/>
    <w:rsid w:val="005E3989"/>
    <w:rsid w:val="005E4659"/>
    <w:rsid w:val="005E657A"/>
    <w:rsid w:val="005E6B4B"/>
    <w:rsid w:val="005F07CA"/>
    <w:rsid w:val="005F1050"/>
    <w:rsid w:val="005F1386"/>
    <w:rsid w:val="005F17C2"/>
    <w:rsid w:val="005F7821"/>
    <w:rsid w:val="00600C2B"/>
    <w:rsid w:val="00600CED"/>
    <w:rsid w:val="006013D1"/>
    <w:rsid w:val="00601C30"/>
    <w:rsid w:val="0060282A"/>
    <w:rsid w:val="00605428"/>
    <w:rsid w:val="00611F74"/>
    <w:rsid w:val="006127AC"/>
    <w:rsid w:val="006127B2"/>
    <w:rsid w:val="00614738"/>
    <w:rsid w:val="006218E8"/>
    <w:rsid w:val="00623564"/>
    <w:rsid w:val="00623785"/>
    <w:rsid w:val="00634A78"/>
    <w:rsid w:val="00642025"/>
    <w:rsid w:val="00646E87"/>
    <w:rsid w:val="0065107F"/>
    <w:rsid w:val="00654328"/>
    <w:rsid w:val="00661445"/>
    <w:rsid w:val="00661946"/>
    <w:rsid w:val="00662990"/>
    <w:rsid w:val="00665859"/>
    <w:rsid w:val="00666061"/>
    <w:rsid w:val="00667424"/>
    <w:rsid w:val="00667792"/>
    <w:rsid w:val="0067154B"/>
    <w:rsid w:val="00671677"/>
    <w:rsid w:val="006743C0"/>
    <w:rsid w:val="006744D8"/>
    <w:rsid w:val="006750F2"/>
    <w:rsid w:val="006752D6"/>
    <w:rsid w:val="00675E02"/>
    <w:rsid w:val="006802D8"/>
    <w:rsid w:val="00681571"/>
    <w:rsid w:val="00684890"/>
    <w:rsid w:val="0068553C"/>
    <w:rsid w:val="00685F34"/>
    <w:rsid w:val="00690355"/>
    <w:rsid w:val="00691919"/>
    <w:rsid w:val="00694729"/>
    <w:rsid w:val="00695656"/>
    <w:rsid w:val="006965E3"/>
    <w:rsid w:val="006975A8"/>
    <w:rsid w:val="00697656"/>
    <w:rsid w:val="006A1012"/>
    <w:rsid w:val="006A2ECD"/>
    <w:rsid w:val="006A33F8"/>
    <w:rsid w:val="006B02C4"/>
    <w:rsid w:val="006C1376"/>
    <w:rsid w:val="006C251E"/>
    <w:rsid w:val="006C48F9"/>
    <w:rsid w:val="006C7032"/>
    <w:rsid w:val="006D0066"/>
    <w:rsid w:val="006D30C4"/>
    <w:rsid w:val="006D7E0D"/>
    <w:rsid w:val="006E0A23"/>
    <w:rsid w:val="006E0E7D"/>
    <w:rsid w:val="006E1079"/>
    <w:rsid w:val="006E10BF"/>
    <w:rsid w:val="006F1C14"/>
    <w:rsid w:val="006F4E71"/>
    <w:rsid w:val="006F6A16"/>
    <w:rsid w:val="006F6FBC"/>
    <w:rsid w:val="007014AB"/>
    <w:rsid w:val="00703A6A"/>
    <w:rsid w:val="00707247"/>
    <w:rsid w:val="00714A94"/>
    <w:rsid w:val="00722236"/>
    <w:rsid w:val="00725203"/>
    <w:rsid w:val="00725CCA"/>
    <w:rsid w:val="0072729F"/>
    <w:rsid w:val="0072737A"/>
    <w:rsid w:val="00727CC0"/>
    <w:rsid w:val="007311E7"/>
    <w:rsid w:val="00731DEE"/>
    <w:rsid w:val="007326C2"/>
    <w:rsid w:val="00734BC6"/>
    <w:rsid w:val="00735634"/>
    <w:rsid w:val="007427B2"/>
    <w:rsid w:val="007429EA"/>
    <w:rsid w:val="007472B7"/>
    <w:rsid w:val="00752C54"/>
    <w:rsid w:val="007541D3"/>
    <w:rsid w:val="00756ACD"/>
    <w:rsid w:val="007577D7"/>
    <w:rsid w:val="007578D8"/>
    <w:rsid w:val="007616F9"/>
    <w:rsid w:val="00761C2A"/>
    <w:rsid w:val="0076781A"/>
    <w:rsid w:val="00770F38"/>
    <w:rsid w:val="007715E8"/>
    <w:rsid w:val="0077570A"/>
    <w:rsid w:val="007759F1"/>
    <w:rsid w:val="00776004"/>
    <w:rsid w:val="00776B19"/>
    <w:rsid w:val="0078486B"/>
    <w:rsid w:val="00785A39"/>
    <w:rsid w:val="00787D8A"/>
    <w:rsid w:val="00790277"/>
    <w:rsid w:val="00790C5D"/>
    <w:rsid w:val="00790F64"/>
    <w:rsid w:val="00791EBC"/>
    <w:rsid w:val="00793577"/>
    <w:rsid w:val="00795637"/>
    <w:rsid w:val="007966B0"/>
    <w:rsid w:val="00797EF8"/>
    <w:rsid w:val="007A446A"/>
    <w:rsid w:val="007A53A6"/>
    <w:rsid w:val="007A6159"/>
    <w:rsid w:val="007B0847"/>
    <w:rsid w:val="007B27E9"/>
    <w:rsid w:val="007B2C5B"/>
    <w:rsid w:val="007B2D11"/>
    <w:rsid w:val="007B5CB7"/>
    <w:rsid w:val="007B6700"/>
    <w:rsid w:val="007B6A93"/>
    <w:rsid w:val="007B7BEC"/>
    <w:rsid w:val="007C39BA"/>
    <w:rsid w:val="007D1805"/>
    <w:rsid w:val="007D2107"/>
    <w:rsid w:val="007D2F12"/>
    <w:rsid w:val="007D3A42"/>
    <w:rsid w:val="007D56ED"/>
    <w:rsid w:val="007D5895"/>
    <w:rsid w:val="007D77AB"/>
    <w:rsid w:val="007E1BD0"/>
    <w:rsid w:val="007E2462"/>
    <w:rsid w:val="007E28D0"/>
    <w:rsid w:val="007E2AD1"/>
    <w:rsid w:val="007E30DF"/>
    <w:rsid w:val="007E3859"/>
    <w:rsid w:val="007F10C0"/>
    <w:rsid w:val="007F7544"/>
    <w:rsid w:val="00800995"/>
    <w:rsid w:val="00801323"/>
    <w:rsid w:val="00803E1B"/>
    <w:rsid w:val="00812EAA"/>
    <w:rsid w:val="00814B59"/>
    <w:rsid w:val="00816F79"/>
    <w:rsid w:val="008172F8"/>
    <w:rsid w:val="00825873"/>
    <w:rsid w:val="0082599E"/>
    <w:rsid w:val="008326B2"/>
    <w:rsid w:val="00833855"/>
    <w:rsid w:val="00837DBD"/>
    <w:rsid w:val="008403D9"/>
    <w:rsid w:val="0084071A"/>
    <w:rsid w:val="00846831"/>
    <w:rsid w:val="00850509"/>
    <w:rsid w:val="00851F87"/>
    <w:rsid w:val="00852169"/>
    <w:rsid w:val="008560B3"/>
    <w:rsid w:val="00856952"/>
    <w:rsid w:val="00865532"/>
    <w:rsid w:val="00867686"/>
    <w:rsid w:val="008737D3"/>
    <w:rsid w:val="008747E0"/>
    <w:rsid w:val="00876841"/>
    <w:rsid w:val="00882B3C"/>
    <w:rsid w:val="0088306B"/>
    <w:rsid w:val="0088783D"/>
    <w:rsid w:val="008930BC"/>
    <w:rsid w:val="008940C8"/>
    <w:rsid w:val="0089476E"/>
    <w:rsid w:val="008972C3"/>
    <w:rsid w:val="008A0C79"/>
    <w:rsid w:val="008A274F"/>
    <w:rsid w:val="008A28D9"/>
    <w:rsid w:val="008A30BA"/>
    <w:rsid w:val="008A5FC6"/>
    <w:rsid w:val="008C314A"/>
    <w:rsid w:val="008C33B5"/>
    <w:rsid w:val="008C3A72"/>
    <w:rsid w:val="008C64BD"/>
    <w:rsid w:val="008C6969"/>
    <w:rsid w:val="008C7172"/>
    <w:rsid w:val="008D1B75"/>
    <w:rsid w:val="008D29F3"/>
    <w:rsid w:val="008D3883"/>
    <w:rsid w:val="008E1F69"/>
    <w:rsid w:val="008E76B1"/>
    <w:rsid w:val="008F0224"/>
    <w:rsid w:val="008F08C5"/>
    <w:rsid w:val="008F18B7"/>
    <w:rsid w:val="008F1954"/>
    <w:rsid w:val="008F38BB"/>
    <w:rsid w:val="008F57D8"/>
    <w:rsid w:val="008F68CB"/>
    <w:rsid w:val="00902834"/>
    <w:rsid w:val="00910058"/>
    <w:rsid w:val="009115DD"/>
    <w:rsid w:val="00914330"/>
    <w:rsid w:val="00914E26"/>
    <w:rsid w:val="0091590F"/>
    <w:rsid w:val="00921ACD"/>
    <w:rsid w:val="00923B4D"/>
    <w:rsid w:val="0092540C"/>
    <w:rsid w:val="00925D5B"/>
    <w:rsid w:val="00925E0F"/>
    <w:rsid w:val="00931A57"/>
    <w:rsid w:val="00933E52"/>
    <w:rsid w:val="00934294"/>
    <w:rsid w:val="0093492E"/>
    <w:rsid w:val="00937809"/>
    <w:rsid w:val="00940205"/>
    <w:rsid w:val="009414E6"/>
    <w:rsid w:val="00952BBE"/>
    <w:rsid w:val="0095450F"/>
    <w:rsid w:val="00956901"/>
    <w:rsid w:val="00962EC1"/>
    <w:rsid w:val="009671F8"/>
    <w:rsid w:val="00967AEC"/>
    <w:rsid w:val="00971591"/>
    <w:rsid w:val="00974564"/>
    <w:rsid w:val="00974E99"/>
    <w:rsid w:val="009764FA"/>
    <w:rsid w:val="00976FA0"/>
    <w:rsid w:val="009770CB"/>
    <w:rsid w:val="00980192"/>
    <w:rsid w:val="00982A22"/>
    <w:rsid w:val="009840C5"/>
    <w:rsid w:val="009858BC"/>
    <w:rsid w:val="0099275B"/>
    <w:rsid w:val="00994D97"/>
    <w:rsid w:val="009A07B7"/>
    <w:rsid w:val="009A25D3"/>
    <w:rsid w:val="009B1545"/>
    <w:rsid w:val="009B3AC1"/>
    <w:rsid w:val="009B3B1D"/>
    <w:rsid w:val="009B5023"/>
    <w:rsid w:val="009B543F"/>
    <w:rsid w:val="009B785E"/>
    <w:rsid w:val="009C21B0"/>
    <w:rsid w:val="009C26F8"/>
    <w:rsid w:val="009C2D6C"/>
    <w:rsid w:val="009C5BAE"/>
    <w:rsid w:val="009C609E"/>
    <w:rsid w:val="009C6CA5"/>
    <w:rsid w:val="009C74B8"/>
    <w:rsid w:val="009D23CC"/>
    <w:rsid w:val="009D25B8"/>
    <w:rsid w:val="009D26AB"/>
    <w:rsid w:val="009D2B17"/>
    <w:rsid w:val="009E16EC"/>
    <w:rsid w:val="009E433C"/>
    <w:rsid w:val="009E4A4D"/>
    <w:rsid w:val="009E6578"/>
    <w:rsid w:val="009E7640"/>
    <w:rsid w:val="009F081F"/>
    <w:rsid w:val="009F5494"/>
    <w:rsid w:val="009F5C4B"/>
    <w:rsid w:val="009F6CEA"/>
    <w:rsid w:val="00A00BC7"/>
    <w:rsid w:val="00A01F94"/>
    <w:rsid w:val="00A027ED"/>
    <w:rsid w:val="00A04F14"/>
    <w:rsid w:val="00A06A3D"/>
    <w:rsid w:val="00A07CFD"/>
    <w:rsid w:val="00A10965"/>
    <w:rsid w:val="00A10EBA"/>
    <w:rsid w:val="00A13E56"/>
    <w:rsid w:val="00A14644"/>
    <w:rsid w:val="00A227BF"/>
    <w:rsid w:val="00A24838"/>
    <w:rsid w:val="00A2743E"/>
    <w:rsid w:val="00A30C33"/>
    <w:rsid w:val="00A30E75"/>
    <w:rsid w:val="00A4308C"/>
    <w:rsid w:val="00A43395"/>
    <w:rsid w:val="00A44836"/>
    <w:rsid w:val="00A453E8"/>
    <w:rsid w:val="00A50D15"/>
    <w:rsid w:val="00A51F91"/>
    <w:rsid w:val="00A524B5"/>
    <w:rsid w:val="00A549B3"/>
    <w:rsid w:val="00A56184"/>
    <w:rsid w:val="00A61E17"/>
    <w:rsid w:val="00A663DE"/>
    <w:rsid w:val="00A67954"/>
    <w:rsid w:val="00A70175"/>
    <w:rsid w:val="00A72ED7"/>
    <w:rsid w:val="00A748A1"/>
    <w:rsid w:val="00A8083F"/>
    <w:rsid w:val="00A81936"/>
    <w:rsid w:val="00A90D86"/>
    <w:rsid w:val="00A90F78"/>
    <w:rsid w:val="00A90FE2"/>
    <w:rsid w:val="00A91DBA"/>
    <w:rsid w:val="00A96C84"/>
    <w:rsid w:val="00A97900"/>
    <w:rsid w:val="00AA1D7A"/>
    <w:rsid w:val="00AA3164"/>
    <w:rsid w:val="00AA3E01"/>
    <w:rsid w:val="00AB01B9"/>
    <w:rsid w:val="00AB0BFA"/>
    <w:rsid w:val="00AB4A37"/>
    <w:rsid w:val="00AB64C4"/>
    <w:rsid w:val="00AB76B7"/>
    <w:rsid w:val="00AB7E1C"/>
    <w:rsid w:val="00AC0C3D"/>
    <w:rsid w:val="00AC14DC"/>
    <w:rsid w:val="00AC33A2"/>
    <w:rsid w:val="00AD38F7"/>
    <w:rsid w:val="00AE1900"/>
    <w:rsid w:val="00AE5A3D"/>
    <w:rsid w:val="00AE65F1"/>
    <w:rsid w:val="00AE6BB4"/>
    <w:rsid w:val="00AE74AD"/>
    <w:rsid w:val="00AF159C"/>
    <w:rsid w:val="00AF3D59"/>
    <w:rsid w:val="00AF76C0"/>
    <w:rsid w:val="00B01873"/>
    <w:rsid w:val="00B036AF"/>
    <w:rsid w:val="00B0494B"/>
    <w:rsid w:val="00B05865"/>
    <w:rsid w:val="00B074AB"/>
    <w:rsid w:val="00B07717"/>
    <w:rsid w:val="00B11DEF"/>
    <w:rsid w:val="00B131B1"/>
    <w:rsid w:val="00B17253"/>
    <w:rsid w:val="00B17D23"/>
    <w:rsid w:val="00B2165E"/>
    <w:rsid w:val="00B2583D"/>
    <w:rsid w:val="00B300B1"/>
    <w:rsid w:val="00B31A41"/>
    <w:rsid w:val="00B3287F"/>
    <w:rsid w:val="00B3400D"/>
    <w:rsid w:val="00B40199"/>
    <w:rsid w:val="00B4235E"/>
    <w:rsid w:val="00B47E13"/>
    <w:rsid w:val="00B502FF"/>
    <w:rsid w:val="00B528D3"/>
    <w:rsid w:val="00B643DF"/>
    <w:rsid w:val="00B65042"/>
    <w:rsid w:val="00B65300"/>
    <w:rsid w:val="00B66FA8"/>
    <w:rsid w:val="00B67422"/>
    <w:rsid w:val="00B70BD4"/>
    <w:rsid w:val="00B712CA"/>
    <w:rsid w:val="00B73463"/>
    <w:rsid w:val="00B76FD5"/>
    <w:rsid w:val="00B77434"/>
    <w:rsid w:val="00B90123"/>
    <w:rsid w:val="00B9016D"/>
    <w:rsid w:val="00B97803"/>
    <w:rsid w:val="00BA0F98"/>
    <w:rsid w:val="00BA1517"/>
    <w:rsid w:val="00BA416A"/>
    <w:rsid w:val="00BA4E39"/>
    <w:rsid w:val="00BA5754"/>
    <w:rsid w:val="00BA67FD"/>
    <w:rsid w:val="00BA7C48"/>
    <w:rsid w:val="00BB0241"/>
    <w:rsid w:val="00BB31AC"/>
    <w:rsid w:val="00BC251F"/>
    <w:rsid w:val="00BC27F6"/>
    <w:rsid w:val="00BC39F4"/>
    <w:rsid w:val="00BC4B8D"/>
    <w:rsid w:val="00BC5284"/>
    <w:rsid w:val="00BD1587"/>
    <w:rsid w:val="00BD1867"/>
    <w:rsid w:val="00BD48F9"/>
    <w:rsid w:val="00BD6A20"/>
    <w:rsid w:val="00BD7EE1"/>
    <w:rsid w:val="00BE1EEC"/>
    <w:rsid w:val="00BE5568"/>
    <w:rsid w:val="00BE5764"/>
    <w:rsid w:val="00BE7295"/>
    <w:rsid w:val="00BF1358"/>
    <w:rsid w:val="00C00E59"/>
    <w:rsid w:val="00C0106D"/>
    <w:rsid w:val="00C015F9"/>
    <w:rsid w:val="00C01D4A"/>
    <w:rsid w:val="00C03944"/>
    <w:rsid w:val="00C0635D"/>
    <w:rsid w:val="00C11EE5"/>
    <w:rsid w:val="00C133BE"/>
    <w:rsid w:val="00C145C7"/>
    <w:rsid w:val="00C17197"/>
    <w:rsid w:val="00C17621"/>
    <w:rsid w:val="00C222B4"/>
    <w:rsid w:val="00C262E4"/>
    <w:rsid w:val="00C26B2D"/>
    <w:rsid w:val="00C33E20"/>
    <w:rsid w:val="00C3407F"/>
    <w:rsid w:val="00C35CF6"/>
    <w:rsid w:val="00C3725B"/>
    <w:rsid w:val="00C40956"/>
    <w:rsid w:val="00C50157"/>
    <w:rsid w:val="00C50B8E"/>
    <w:rsid w:val="00C522BE"/>
    <w:rsid w:val="00C533EC"/>
    <w:rsid w:val="00C5470E"/>
    <w:rsid w:val="00C5583C"/>
    <w:rsid w:val="00C55EFB"/>
    <w:rsid w:val="00C56585"/>
    <w:rsid w:val="00C56B3F"/>
    <w:rsid w:val="00C57CD1"/>
    <w:rsid w:val="00C61E62"/>
    <w:rsid w:val="00C6211D"/>
    <w:rsid w:val="00C65492"/>
    <w:rsid w:val="00C70732"/>
    <w:rsid w:val="00C71605"/>
    <w:rsid w:val="00C716E5"/>
    <w:rsid w:val="00C73A47"/>
    <w:rsid w:val="00C76BF1"/>
    <w:rsid w:val="00C773D9"/>
    <w:rsid w:val="00C80307"/>
    <w:rsid w:val="00C80ACE"/>
    <w:rsid w:val="00C81162"/>
    <w:rsid w:val="00C83258"/>
    <w:rsid w:val="00C83666"/>
    <w:rsid w:val="00C86E47"/>
    <w:rsid w:val="00C870B5"/>
    <w:rsid w:val="00C878A7"/>
    <w:rsid w:val="00C907DF"/>
    <w:rsid w:val="00C90F14"/>
    <w:rsid w:val="00C91630"/>
    <w:rsid w:val="00C9558A"/>
    <w:rsid w:val="00C966EB"/>
    <w:rsid w:val="00CA04B1"/>
    <w:rsid w:val="00CA2DFC"/>
    <w:rsid w:val="00CA2F80"/>
    <w:rsid w:val="00CA3A20"/>
    <w:rsid w:val="00CA4EC9"/>
    <w:rsid w:val="00CA60A4"/>
    <w:rsid w:val="00CA6AE3"/>
    <w:rsid w:val="00CA7421"/>
    <w:rsid w:val="00CB03D4"/>
    <w:rsid w:val="00CB0617"/>
    <w:rsid w:val="00CB08B6"/>
    <w:rsid w:val="00CB137B"/>
    <w:rsid w:val="00CB4E3C"/>
    <w:rsid w:val="00CB60C7"/>
    <w:rsid w:val="00CB7460"/>
    <w:rsid w:val="00CC286F"/>
    <w:rsid w:val="00CC35EF"/>
    <w:rsid w:val="00CC5048"/>
    <w:rsid w:val="00CC6246"/>
    <w:rsid w:val="00CC7645"/>
    <w:rsid w:val="00CD16A5"/>
    <w:rsid w:val="00CD384C"/>
    <w:rsid w:val="00CD5FD2"/>
    <w:rsid w:val="00CE3C43"/>
    <w:rsid w:val="00CE5860"/>
    <w:rsid w:val="00CE5E46"/>
    <w:rsid w:val="00CF3562"/>
    <w:rsid w:val="00CF49CC"/>
    <w:rsid w:val="00CF54C2"/>
    <w:rsid w:val="00D00232"/>
    <w:rsid w:val="00D04F0B"/>
    <w:rsid w:val="00D07384"/>
    <w:rsid w:val="00D1163E"/>
    <w:rsid w:val="00D1463A"/>
    <w:rsid w:val="00D161AF"/>
    <w:rsid w:val="00D16A42"/>
    <w:rsid w:val="00D172E9"/>
    <w:rsid w:val="00D24632"/>
    <w:rsid w:val="00D252C9"/>
    <w:rsid w:val="00D273DE"/>
    <w:rsid w:val="00D30F86"/>
    <w:rsid w:val="00D32DDF"/>
    <w:rsid w:val="00D347A4"/>
    <w:rsid w:val="00D3500F"/>
    <w:rsid w:val="00D3700C"/>
    <w:rsid w:val="00D4573B"/>
    <w:rsid w:val="00D57CCD"/>
    <w:rsid w:val="00D638E0"/>
    <w:rsid w:val="00D653B1"/>
    <w:rsid w:val="00D70B5A"/>
    <w:rsid w:val="00D74AE1"/>
    <w:rsid w:val="00D75071"/>
    <w:rsid w:val="00D75D42"/>
    <w:rsid w:val="00D765AB"/>
    <w:rsid w:val="00D769AC"/>
    <w:rsid w:val="00D77970"/>
    <w:rsid w:val="00D80B20"/>
    <w:rsid w:val="00D84069"/>
    <w:rsid w:val="00D84DDB"/>
    <w:rsid w:val="00D86166"/>
    <w:rsid w:val="00D865A8"/>
    <w:rsid w:val="00D876DD"/>
    <w:rsid w:val="00D9012A"/>
    <w:rsid w:val="00D92C2D"/>
    <w:rsid w:val="00D9361E"/>
    <w:rsid w:val="00D94F38"/>
    <w:rsid w:val="00D97453"/>
    <w:rsid w:val="00D97A16"/>
    <w:rsid w:val="00D97E69"/>
    <w:rsid w:val="00DA17CD"/>
    <w:rsid w:val="00DA56E6"/>
    <w:rsid w:val="00DB25B3"/>
    <w:rsid w:val="00DC40F5"/>
    <w:rsid w:val="00DD041E"/>
    <w:rsid w:val="00DD2A3C"/>
    <w:rsid w:val="00DD3A54"/>
    <w:rsid w:val="00DD3C6A"/>
    <w:rsid w:val="00DD60F2"/>
    <w:rsid w:val="00DE0893"/>
    <w:rsid w:val="00DE2814"/>
    <w:rsid w:val="00DE6290"/>
    <w:rsid w:val="00DE6796"/>
    <w:rsid w:val="00DE7030"/>
    <w:rsid w:val="00DF1211"/>
    <w:rsid w:val="00DF41B2"/>
    <w:rsid w:val="00E01166"/>
    <w:rsid w:val="00E01272"/>
    <w:rsid w:val="00E015AE"/>
    <w:rsid w:val="00E03067"/>
    <w:rsid w:val="00E03846"/>
    <w:rsid w:val="00E069B6"/>
    <w:rsid w:val="00E16EB4"/>
    <w:rsid w:val="00E17831"/>
    <w:rsid w:val="00E20A7D"/>
    <w:rsid w:val="00E20E14"/>
    <w:rsid w:val="00E21A27"/>
    <w:rsid w:val="00E25281"/>
    <w:rsid w:val="00E27A2F"/>
    <w:rsid w:val="00E32F40"/>
    <w:rsid w:val="00E33491"/>
    <w:rsid w:val="00E4107A"/>
    <w:rsid w:val="00E4156E"/>
    <w:rsid w:val="00E42A94"/>
    <w:rsid w:val="00E42CC3"/>
    <w:rsid w:val="00E43E53"/>
    <w:rsid w:val="00E44826"/>
    <w:rsid w:val="00E451BA"/>
    <w:rsid w:val="00E454B5"/>
    <w:rsid w:val="00E458BF"/>
    <w:rsid w:val="00E45F9A"/>
    <w:rsid w:val="00E47DB8"/>
    <w:rsid w:val="00E47FD8"/>
    <w:rsid w:val="00E54BFB"/>
    <w:rsid w:val="00E54CD7"/>
    <w:rsid w:val="00E55BA4"/>
    <w:rsid w:val="00E61AD7"/>
    <w:rsid w:val="00E61DB8"/>
    <w:rsid w:val="00E706E7"/>
    <w:rsid w:val="00E72215"/>
    <w:rsid w:val="00E818AD"/>
    <w:rsid w:val="00E84229"/>
    <w:rsid w:val="00E84965"/>
    <w:rsid w:val="00E84E75"/>
    <w:rsid w:val="00E90E4E"/>
    <w:rsid w:val="00E91640"/>
    <w:rsid w:val="00E923E1"/>
    <w:rsid w:val="00E9391E"/>
    <w:rsid w:val="00E972FA"/>
    <w:rsid w:val="00EA1052"/>
    <w:rsid w:val="00EA218F"/>
    <w:rsid w:val="00EA3D2A"/>
    <w:rsid w:val="00EA447E"/>
    <w:rsid w:val="00EA44EB"/>
    <w:rsid w:val="00EA4F29"/>
    <w:rsid w:val="00EA5B27"/>
    <w:rsid w:val="00EA5F83"/>
    <w:rsid w:val="00EA6F9D"/>
    <w:rsid w:val="00EB07A5"/>
    <w:rsid w:val="00EB6F3C"/>
    <w:rsid w:val="00EC1E2C"/>
    <w:rsid w:val="00EC2A35"/>
    <w:rsid w:val="00EC2B9A"/>
    <w:rsid w:val="00EC3723"/>
    <w:rsid w:val="00EC568A"/>
    <w:rsid w:val="00EC57A4"/>
    <w:rsid w:val="00EC7C87"/>
    <w:rsid w:val="00ED030E"/>
    <w:rsid w:val="00ED2A8D"/>
    <w:rsid w:val="00ED2ACE"/>
    <w:rsid w:val="00ED3BD7"/>
    <w:rsid w:val="00ED4450"/>
    <w:rsid w:val="00ED6268"/>
    <w:rsid w:val="00EE54CB"/>
    <w:rsid w:val="00EE6424"/>
    <w:rsid w:val="00EF1C54"/>
    <w:rsid w:val="00EF404B"/>
    <w:rsid w:val="00F00376"/>
    <w:rsid w:val="00F01F0C"/>
    <w:rsid w:val="00F02A5A"/>
    <w:rsid w:val="00F04569"/>
    <w:rsid w:val="00F11368"/>
    <w:rsid w:val="00F11764"/>
    <w:rsid w:val="00F157E2"/>
    <w:rsid w:val="00F20AFD"/>
    <w:rsid w:val="00F259E2"/>
    <w:rsid w:val="00F36075"/>
    <w:rsid w:val="00F36FFC"/>
    <w:rsid w:val="00F41AAF"/>
    <w:rsid w:val="00F41C8A"/>
    <w:rsid w:val="00F41F0B"/>
    <w:rsid w:val="00F44CF1"/>
    <w:rsid w:val="00F45239"/>
    <w:rsid w:val="00F51991"/>
    <w:rsid w:val="00F527AC"/>
    <w:rsid w:val="00F5503F"/>
    <w:rsid w:val="00F55691"/>
    <w:rsid w:val="00F61D83"/>
    <w:rsid w:val="00F637AA"/>
    <w:rsid w:val="00F65DD1"/>
    <w:rsid w:val="00F67B45"/>
    <w:rsid w:val="00F707B3"/>
    <w:rsid w:val="00F71135"/>
    <w:rsid w:val="00F741FE"/>
    <w:rsid w:val="00F74309"/>
    <w:rsid w:val="00F7793E"/>
    <w:rsid w:val="00F8172E"/>
    <w:rsid w:val="00F81BB7"/>
    <w:rsid w:val="00F82C35"/>
    <w:rsid w:val="00F87906"/>
    <w:rsid w:val="00F90461"/>
    <w:rsid w:val="00F92765"/>
    <w:rsid w:val="00F93CEE"/>
    <w:rsid w:val="00F93E14"/>
    <w:rsid w:val="00F966C3"/>
    <w:rsid w:val="00FA312E"/>
    <w:rsid w:val="00FA370D"/>
    <w:rsid w:val="00FA66F1"/>
    <w:rsid w:val="00FB45A9"/>
    <w:rsid w:val="00FB4A9E"/>
    <w:rsid w:val="00FC06AF"/>
    <w:rsid w:val="00FC0BC9"/>
    <w:rsid w:val="00FC1274"/>
    <w:rsid w:val="00FC378B"/>
    <w:rsid w:val="00FC3977"/>
    <w:rsid w:val="00FC4891"/>
    <w:rsid w:val="00FC5A43"/>
    <w:rsid w:val="00FD2566"/>
    <w:rsid w:val="00FD2F16"/>
    <w:rsid w:val="00FD6065"/>
    <w:rsid w:val="00FD6084"/>
    <w:rsid w:val="00FD7104"/>
    <w:rsid w:val="00FE1D34"/>
    <w:rsid w:val="00FE244F"/>
    <w:rsid w:val="00FE2A6F"/>
    <w:rsid w:val="00FE50B5"/>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30BA5D"/>
  <w15:docId w15:val="{CDD45B51-6D26-4231-9BA4-6857F005F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60"/>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character" w:customStyle="1" w:styleId="UnresolvedMention1">
    <w:name w:val="Unresolved Mention1"/>
    <w:basedOn w:val="DefaultParagraphFont"/>
    <w:uiPriority w:val="99"/>
    <w:rsid w:val="00497FDA"/>
    <w:rPr>
      <w:color w:val="605E5C"/>
      <w:shd w:val="clear" w:color="auto" w:fill="E1DFDD"/>
    </w:rPr>
  </w:style>
  <w:style w:type="paragraph" w:styleId="Caption">
    <w:name w:val="caption"/>
    <w:basedOn w:val="Normal"/>
    <w:next w:val="Normal"/>
    <w:uiPriority w:val="35"/>
    <w:unhideWhenUsed/>
    <w:rsid w:val="00497FDA"/>
    <w:pPr>
      <w:spacing w:after="200" w:line="240" w:lineRule="auto"/>
    </w:pPr>
    <w:rPr>
      <w:i/>
      <w:iCs/>
      <w:color w:val="3AAA35" w:themeColor="text2"/>
      <w:szCs w:val="18"/>
    </w:rPr>
  </w:style>
  <w:style w:type="paragraph" w:styleId="Revision">
    <w:name w:val="Revision"/>
    <w:hidden/>
    <w:uiPriority w:val="99"/>
    <w:semiHidden/>
    <w:rsid w:val="00E33491"/>
    <w:pPr>
      <w:spacing w:after="0" w:line="240" w:lineRule="auto"/>
    </w:pPr>
    <w:rPr>
      <w:sz w:val="18"/>
      <w:lang w:val="en-GB"/>
    </w:rPr>
  </w:style>
  <w:style w:type="paragraph" w:customStyle="1" w:styleId="AnnexHead2">
    <w:name w:val="Annex Head 2"/>
    <w:basedOn w:val="Annex"/>
    <w:next w:val="Normal"/>
    <w:qFormat/>
    <w:rsid w:val="00F36075"/>
    <w:pPr>
      <w:numPr>
        <w:numId w:val="0"/>
      </w:numPr>
      <w:tabs>
        <w:tab w:val="num" w:pos="360"/>
      </w:tabs>
      <w:spacing w:before="120" w:after="120" w:line="240" w:lineRule="auto"/>
      <w:ind w:left="851" w:hanging="851"/>
    </w:pPr>
    <w:rPr>
      <w:rFonts w:eastAsia="Calibri" w:cs="Calibri"/>
      <w:bCs/>
      <w:i w:val="0"/>
      <w:color w:val="00558C"/>
      <w:sz w:val="24"/>
      <w:u w:val="none"/>
      <w:lang w:eastAsia="en-GB"/>
    </w:rPr>
  </w:style>
  <w:style w:type="paragraph" w:customStyle="1" w:styleId="AnnexHead3">
    <w:name w:val="Annex Head 3"/>
    <w:basedOn w:val="AnnexHead2"/>
    <w:next w:val="Normal"/>
    <w:qFormat/>
    <w:rsid w:val="00F36075"/>
    <w:pPr>
      <w:ind w:left="1021" w:hanging="1021"/>
    </w:pPr>
    <w:rPr>
      <w:caps w:val="0"/>
      <w:smallCaps/>
    </w:rPr>
  </w:style>
  <w:style w:type="paragraph" w:customStyle="1" w:styleId="AnnexHead4">
    <w:name w:val="Annex Head 4"/>
    <w:basedOn w:val="AnnexHead3"/>
    <w:next w:val="BodyText"/>
    <w:qFormat/>
    <w:rsid w:val="00F36075"/>
    <w:pPr>
      <w:ind w:left="1134" w:hanging="1134"/>
    </w:pPr>
    <w:rPr>
      <w:smallCaps w:val="0"/>
      <w:sz w:val="22"/>
    </w:rPr>
  </w:style>
  <w:style w:type="paragraph" w:customStyle="1" w:styleId="AnnexHead5">
    <w:name w:val="Annex Head 5"/>
    <w:basedOn w:val="Normal"/>
    <w:next w:val="BodyText"/>
    <w:qFormat/>
    <w:rsid w:val="00F36075"/>
    <w:pPr>
      <w:spacing w:before="120" w:after="120" w:line="240" w:lineRule="auto"/>
      <w:ind w:left="1701" w:hanging="1701"/>
    </w:pPr>
    <w:rPr>
      <w:rFonts w:eastAsia="Calibri" w:cs="Calibri"/>
      <w:color w:val="00558C"/>
      <w:sz w:val="22"/>
      <w:lang w:eastAsia="en-GB"/>
    </w:rPr>
  </w:style>
  <w:style w:type="character" w:styleId="UnresolvedMention">
    <w:name w:val="Unresolved Mention"/>
    <w:basedOn w:val="DefaultParagraphFont"/>
    <w:uiPriority w:val="99"/>
    <w:semiHidden/>
    <w:unhideWhenUsed/>
    <w:rsid w:val="00DA56E6"/>
    <w:rPr>
      <w:color w:val="605E5C"/>
      <w:shd w:val="clear" w:color="auto" w:fill="E1DFDD"/>
    </w:rPr>
  </w:style>
  <w:style w:type="character" w:styleId="Strong">
    <w:name w:val="Strong"/>
    <w:basedOn w:val="DefaultParagraphFont"/>
    <w:uiPriority w:val="22"/>
    <w:qFormat/>
    <w:rsid w:val="00BB02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168805">
      <w:bodyDiv w:val="1"/>
      <w:marLeft w:val="0"/>
      <w:marRight w:val="0"/>
      <w:marTop w:val="0"/>
      <w:marBottom w:val="0"/>
      <w:divBdr>
        <w:top w:val="none" w:sz="0" w:space="0" w:color="auto"/>
        <w:left w:val="none" w:sz="0" w:space="0" w:color="auto"/>
        <w:bottom w:val="none" w:sz="0" w:space="0" w:color="auto"/>
        <w:right w:val="none" w:sz="0" w:space="0" w:color="auto"/>
      </w:divBdr>
    </w:div>
    <w:div w:id="293099316">
      <w:bodyDiv w:val="1"/>
      <w:marLeft w:val="0"/>
      <w:marRight w:val="0"/>
      <w:marTop w:val="0"/>
      <w:marBottom w:val="0"/>
      <w:divBdr>
        <w:top w:val="none" w:sz="0" w:space="0" w:color="auto"/>
        <w:left w:val="none" w:sz="0" w:space="0" w:color="auto"/>
        <w:bottom w:val="none" w:sz="0" w:space="0" w:color="auto"/>
        <w:right w:val="none" w:sz="0" w:space="0" w:color="auto"/>
      </w:divBdr>
    </w:div>
    <w:div w:id="438718256">
      <w:bodyDiv w:val="1"/>
      <w:marLeft w:val="0"/>
      <w:marRight w:val="0"/>
      <w:marTop w:val="0"/>
      <w:marBottom w:val="0"/>
      <w:divBdr>
        <w:top w:val="none" w:sz="0" w:space="0" w:color="auto"/>
        <w:left w:val="none" w:sz="0" w:space="0" w:color="auto"/>
        <w:bottom w:val="none" w:sz="0" w:space="0" w:color="auto"/>
        <w:right w:val="none" w:sz="0" w:space="0" w:color="auto"/>
      </w:divBdr>
    </w:div>
    <w:div w:id="620457558">
      <w:bodyDiv w:val="1"/>
      <w:marLeft w:val="0"/>
      <w:marRight w:val="0"/>
      <w:marTop w:val="0"/>
      <w:marBottom w:val="0"/>
      <w:divBdr>
        <w:top w:val="none" w:sz="0" w:space="0" w:color="auto"/>
        <w:left w:val="none" w:sz="0" w:space="0" w:color="auto"/>
        <w:bottom w:val="none" w:sz="0" w:space="0" w:color="auto"/>
        <w:right w:val="none" w:sz="0" w:space="0" w:color="auto"/>
      </w:divBdr>
      <w:divsChild>
        <w:div w:id="2097747537">
          <w:marLeft w:val="965"/>
          <w:marRight w:val="0"/>
          <w:marTop w:val="60"/>
          <w:marBottom w:val="120"/>
          <w:divBdr>
            <w:top w:val="none" w:sz="0" w:space="0" w:color="auto"/>
            <w:left w:val="none" w:sz="0" w:space="0" w:color="auto"/>
            <w:bottom w:val="none" w:sz="0" w:space="0" w:color="auto"/>
            <w:right w:val="none" w:sz="0" w:space="0" w:color="auto"/>
          </w:divBdr>
        </w:div>
        <w:div w:id="178351467">
          <w:marLeft w:val="965"/>
          <w:marRight w:val="0"/>
          <w:marTop w:val="60"/>
          <w:marBottom w:val="120"/>
          <w:divBdr>
            <w:top w:val="none" w:sz="0" w:space="0" w:color="auto"/>
            <w:left w:val="none" w:sz="0" w:space="0" w:color="auto"/>
            <w:bottom w:val="none" w:sz="0" w:space="0" w:color="auto"/>
            <w:right w:val="none" w:sz="0" w:space="0" w:color="auto"/>
          </w:divBdr>
        </w:div>
        <w:div w:id="2103909689">
          <w:marLeft w:val="965"/>
          <w:marRight w:val="0"/>
          <w:marTop w:val="60"/>
          <w:marBottom w:val="120"/>
          <w:divBdr>
            <w:top w:val="none" w:sz="0" w:space="0" w:color="auto"/>
            <w:left w:val="none" w:sz="0" w:space="0" w:color="auto"/>
            <w:bottom w:val="none" w:sz="0" w:space="0" w:color="auto"/>
            <w:right w:val="none" w:sz="0" w:space="0" w:color="auto"/>
          </w:divBdr>
        </w:div>
      </w:divsChild>
    </w:div>
    <w:div w:id="623344253">
      <w:bodyDiv w:val="1"/>
      <w:marLeft w:val="0"/>
      <w:marRight w:val="0"/>
      <w:marTop w:val="0"/>
      <w:marBottom w:val="0"/>
      <w:divBdr>
        <w:top w:val="none" w:sz="0" w:space="0" w:color="auto"/>
        <w:left w:val="none" w:sz="0" w:space="0" w:color="auto"/>
        <w:bottom w:val="none" w:sz="0" w:space="0" w:color="auto"/>
        <w:right w:val="none" w:sz="0" w:space="0" w:color="auto"/>
      </w:divBdr>
    </w:div>
    <w:div w:id="680788709">
      <w:bodyDiv w:val="1"/>
      <w:marLeft w:val="0"/>
      <w:marRight w:val="0"/>
      <w:marTop w:val="0"/>
      <w:marBottom w:val="0"/>
      <w:divBdr>
        <w:top w:val="none" w:sz="0" w:space="0" w:color="auto"/>
        <w:left w:val="none" w:sz="0" w:space="0" w:color="auto"/>
        <w:bottom w:val="none" w:sz="0" w:space="0" w:color="auto"/>
        <w:right w:val="none" w:sz="0" w:space="0" w:color="auto"/>
      </w:divBdr>
      <w:divsChild>
        <w:div w:id="1944146130">
          <w:marLeft w:val="0"/>
          <w:marRight w:val="0"/>
          <w:marTop w:val="0"/>
          <w:marBottom w:val="0"/>
          <w:divBdr>
            <w:top w:val="none" w:sz="0" w:space="0" w:color="auto"/>
            <w:left w:val="none" w:sz="0" w:space="0" w:color="auto"/>
            <w:bottom w:val="none" w:sz="0" w:space="0" w:color="auto"/>
            <w:right w:val="none" w:sz="0" w:space="0" w:color="auto"/>
          </w:divBdr>
          <w:divsChild>
            <w:div w:id="254830922">
              <w:marLeft w:val="0"/>
              <w:marRight w:val="0"/>
              <w:marTop w:val="0"/>
              <w:marBottom w:val="0"/>
              <w:divBdr>
                <w:top w:val="none" w:sz="0" w:space="0" w:color="auto"/>
                <w:left w:val="none" w:sz="0" w:space="0" w:color="auto"/>
                <w:bottom w:val="none" w:sz="0" w:space="0" w:color="auto"/>
                <w:right w:val="none" w:sz="0" w:space="0" w:color="auto"/>
              </w:divBdr>
              <w:divsChild>
                <w:div w:id="247736260">
                  <w:marLeft w:val="0"/>
                  <w:marRight w:val="0"/>
                  <w:marTop w:val="0"/>
                  <w:marBottom w:val="0"/>
                  <w:divBdr>
                    <w:top w:val="none" w:sz="0" w:space="0" w:color="auto"/>
                    <w:left w:val="none" w:sz="0" w:space="0" w:color="auto"/>
                    <w:bottom w:val="none" w:sz="0" w:space="0" w:color="auto"/>
                    <w:right w:val="none" w:sz="0" w:space="0" w:color="auto"/>
                  </w:divBdr>
                  <w:divsChild>
                    <w:div w:id="1345546992">
                      <w:marLeft w:val="0"/>
                      <w:marRight w:val="0"/>
                      <w:marTop w:val="0"/>
                      <w:marBottom w:val="0"/>
                      <w:divBdr>
                        <w:top w:val="none" w:sz="0" w:space="0" w:color="auto"/>
                        <w:left w:val="none" w:sz="0" w:space="0" w:color="auto"/>
                        <w:bottom w:val="none" w:sz="0" w:space="0" w:color="auto"/>
                        <w:right w:val="none" w:sz="0" w:space="0" w:color="auto"/>
                      </w:divBdr>
                      <w:divsChild>
                        <w:div w:id="2131514289">
                          <w:marLeft w:val="0"/>
                          <w:marRight w:val="0"/>
                          <w:marTop w:val="0"/>
                          <w:marBottom w:val="0"/>
                          <w:divBdr>
                            <w:top w:val="none" w:sz="0" w:space="0" w:color="auto"/>
                            <w:left w:val="none" w:sz="0" w:space="0" w:color="auto"/>
                            <w:bottom w:val="none" w:sz="0" w:space="0" w:color="auto"/>
                            <w:right w:val="none" w:sz="0" w:space="0" w:color="auto"/>
                          </w:divBdr>
                          <w:divsChild>
                            <w:div w:id="8524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495155">
      <w:bodyDiv w:val="1"/>
      <w:marLeft w:val="0"/>
      <w:marRight w:val="0"/>
      <w:marTop w:val="0"/>
      <w:marBottom w:val="0"/>
      <w:divBdr>
        <w:top w:val="none" w:sz="0" w:space="0" w:color="auto"/>
        <w:left w:val="none" w:sz="0" w:space="0" w:color="auto"/>
        <w:bottom w:val="none" w:sz="0" w:space="0" w:color="auto"/>
        <w:right w:val="none" w:sz="0" w:space="0" w:color="auto"/>
      </w:divBdr>
    </w:div>
    <w:div w:id="1042947290">
      <w:bodyDiv w:val="1"/>
      <w:marLeft w:val="0"/>
      <w:marRight w:val="0"/>
      <w:marTop w:val="0"/>
      <w:marBottom w:val="0"/>
      <w:divBdr>
        <w:top w:val="none" w:sz="0" w:space="0" w:color="auto"/>
        <w:left w:val="none" w:sz="0" w:space="0" w:color="auto"/>
        <w:bottom w:val="none" w:sz="0" w:space="0" w:color="auto"/>
        <w:right w:val="none" w:sz="0" w:space="0" w:color="auto"/>
      </w:divBdr>
    </w:div>
    <w:div w:id="1070149871">
      <w:bodyDiv w:val="1"/>
      <w:marLeft w:val="0"/>
      <w:marRight w:val="0"/>
      <w:marTop w:val="0"/>
      <w:marBottom w:val="0"/>
      <w:divBdr>
        <w:top w:val="none" w:sz="0" w:space="0" w:color="auto"/>
        <w:left w:val="none" w:sz="0" w:space="0" w:color="auto"/>
        <w:bottom w:val="none" w:sz="0" w:space="0" w:color="auto"/>
        <w:right w:val="none" w:sz="0" w:space="0" w:color="auto"/>
      </w:divBdr>
      <w:divsChild>
        <w:div w:id="1963921848">
          <w:marLeft w:val="0"/>
          <w:marRight w:val="0"/>
          <w:marTop w:val="0"/>
          <w:marBottom w:val="0"/>
          <w:divBdr>
            <w:top w:val="none" w:sz="0" w:space="0" w:color="auto"/>
            <w:left w:val="none" w:sz="0" w:space="0" w:color="auto"/>
            <w:bottom w:val="none" w:sz="0" w:space="0" w:color="auto"/>
            <w:right w:val="none" w:sz="0" w:space="0" w:color="auto"/>
          </w:divBdr>
          <w:divsChild>
            <w:div w:id="1354965551">
              <w:marLeft w:val="0"/>
              <w:marRight w:val="0"/>
              <w:marTop w:val="0"/>
              <w:marBottom w:val="0"/>
              <w:divBdr>
                <w:top w:val="none" w:sz="0" w:space="0" w:color="auto"/>
                <w:left w:val="none" w:sz="0" w:space="0" w:color="auto"/>
                <w:bottom w:val="none" w:sz="0" w:space="0" w:color="auto"/>
                <w:right w:val="none" w:sz="0" w:space="0" w:color="auto"/>
              </w:divBdr>
              <w:divsChild>
                <w:div w:id="199516652">
                  <w:marLeft w:val="0"/>
                  <w:marRight w:val="0"/>
                  <w:marTop w:val="0"/>
                  <w:marBottom w:val="0"/>
                  <w:divBdr>
                    <w:top w:val="none" w:sz="0" w:space="0" w:color="auto"/>
                    <w:left w:val="none" w:sz="0" w:space="0" w:color="auto"/>
                    <w:bottom w:val="none" w:sz="0" w:space="0" w:color="auto"/>
                    <w:right w:val="none" w:sz="0" w:space="0" w:color="auto"/>
                  </w:divBdr>
                  <w:divsChild>
                    <w:div w:id="1729527317">
                      <w:marLeft w:val="0"/>
                      <w:marRight w:val="0"/>
                      <w:marTop w:val="0"/>
                      <w:marBottom w:val="0"/>
                      <w:divBdr>
                        <w:top w:val="none" w:sz="0" w:space="0" w:color="auto"/>
                        <w:left w:val="none" w:sz="0" w:space="0" w:color="auto"/>
                        <w:bottom w:val="none" w:sz="0" w:space="0" w:color="auto"/>
                        <w:right w:val="none" w:sz="0" w:space="0" w:color="auto"/>
                      </w:divBdr>
                      <w:divsChild>
                        <w:div w:id="438257048">
                          <w:marLeft w:val="0"/>
                          <w:marRight w:val="0"/>
                          <w:marTop w:val="0"/>
                          <w:marBottom w:val="0"/>
                          <w:divBdr>
                            <w:top w:val="none" w:sz="0" w:space="0" w:color="auto"/>
                            <w:left w:val="none" w:sz="0" w:space="0" w:color="auto"/>
                            <w:bottom w:val="none" w:sz="0" w:space="0" w:color="auto"/>
                            <w:right w:val="none" w:sz="0" w:space="0" w:color="auto"/>
                          </w:divBdr>
                          <w:divsChild>
                            <w:div w:id="2287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117941773">
      <w:bodyDiv w:val="1"/>
      <w:marLeft w:val="0"/>
      <w:marRight w:val="0"/>
      <w:marTop w:val="0"/>
      <w:marBottom w:val="0"/>
      <w:divBdr>
        <w:top w:val="none" w:sz="0" w:space="0" w:color="auto"/>
        <w:left w:val="none" w:sz="0" w:space="0" w:color="auto"/>
        <w:bottom w:val="none" w:sz="0" w:space="0" w:color="auto"/>
        <w:right w:val="none" w:sz="0" w:space="0" w:color="auto"/>
      </w:divBdr>
    </w:div>
    <w:div w:id="1256792929">
      <w:bodyDiv w:val="1"/>
      <w:marLeft w:val="0"/>
      <w:marRight w:val="0"/>
      <w:marTop w:val="0"/>
      <w:marBottom w:val="0"/>
      <w:divBdr>
        <w:top w:val="none" w:sz="0" w:space="0" w:color="auto"/>
        <w:left w:val="none" w:sz="0" w:space="0" w:color="auto"/>
        <w:bottom w:val="none" w:sz="0" w:space="0" w:color="auto"/>
        <w:right w:val="none" w:sz="0" w:space="0" w:color="auto"/>
      </w:divBdr>
    </w:div>
    <w:div w:id="1343320419">
      <w:bodyDiv w:val="1"/>
      <w:marLeft w:val="0"/>
      <w:marRight w:val="0"/>
      <w:marTop w:val="0"/>
      <w:marBottom w:val="0"/>
      <w:divBdr>
        <w:top w:val="none" w:sz="0" w:space="0" w:color="auto"/>
        <w:left w:val="none" w:sz="0" w:space="0" w:color="auto"/>
        <w:bottom w:val="none" w:sz="0" w:space="0" w:color="auto"/>
        <w:right w:val="none" w:sz="0" w:space="0" w:color="auto"/>
      </w:divBdr>
    </w:div>
    <w:div w:id="1386564343">
      <w:bodyDiv w:val="1"/>
      <w:marLeft w:val="0"/>
      <w:marRight w:val="0"/>
      <w:marTop w:val="0"/>
      <w:marBottom w:val="0"/>
      <w:divBdr>
        <w:top w:val="none" w:sz="0" w:space="0" w:color="auto"/>
        <w:left w:val="none" w:sz="0" w:space="0" w:color="auto"/>
        <w:bottom w:val="none" w:sz="0" w:space="0" w:color="auto"/>
        <w:right w:val="none" w:sz="0" w:space="0" w:color="auto"/>
      </w:divBdr>
    </w:div>
    <w:div w:id="1465193143">
      <w:bodyDiv w:val="1"/>
      <w:marLeft w:val="0"/>
      <w:marRight w:val="0"/>
      <w:marTop w:val="0"/>
      <w:marBottom w:val="0"/>
      <w:divBdr>
        <w:top w:val="none" w:sz="0" w:space="0" w:color="auto"/>
        <w:left w:val="none" w:sz="0" w:space="0" w:color="auto"/>
        <w:bottom w:val="none" w:sz="0" w:space="0" w:color="auto"/>
        <w:right w:val="none" w:sz="0" w:space="0" w:color="auto"/>
      </w:divBdr>
    </w:div>
    <w:div w:id="1479106569">
      <w:bodyDiv w:val="1"/>
      <w:marLeft w:val="0"/>
      <w:marRight w:val="0"/>
      <w:marTop w:val="0"/>
      <w:marBottom w:val="0"/>
      <w:divBdr>
        <w:top w:val="none" w:sz="0" w:space="0" w:color="auto"/>
        <w:left w:val="none" w:sz="0" w:space="0" w:color="auto"/>
        <w:bottom w:val="none" w:sz="0" w:space="0" w:color="auto"/>
        <w:right w:val="none" w:sz="0" w:space="0" w:color="auto"/>
      </w:divBdr>
    </w:div>
    <w:div w:id="1612513584">
      <w:bodyDiv w:val="1"/>
      <w:marLeft w:val="0"/>
      <w:marRight w:val="0"/>
      <w:marTop w:val="0"/>
      <w:marBottom w:val="0"/>
      <w:divBdr>
        <w:top w:val="none" w:sz="0" w:space="0" w:color="auto"/>
        <w:left w:val="none" w:sz="0" w:space="0" w:color="auto"/>
        <w:bottom w:val="none" w:sz="0" w:space="0" w:color="auto"/>
        <w:right w:val="none" w:sz="0" w:space="0" w:color="auto"/>
      </w:divBdr>
    </w:div>
    <w:div w:id="1695956305">
      <w:bodyDiv w:val="1"/>
      <w:marLeft w:val="0"/>
      <w:marRight w:val="0"/>
      <w:marTop w:val="0"/>
      <w:marBottom w:val="0"/>
      <w:divBdr>
        <w:top w:val="none" w:sz="0" w:space="0" w:color="auto"/>
        <w:left w:val="none" w:sz="0" w:space="0" w:color="auto"/>
        <w:bottom w:val="none" w:sz="0" w:space="0" w:color="auto"/>
        <w:right w:val="none" w:sz="0" w:space="0" w:color="auto"/>
      </w:divBdr>
    </w:div>
    <w:div w:id="1762608221">
      <w:bodyDiv w:val="1"/>
      <w:marLeft w:val="0"/>
      <w:marRight w:val="0"/>
      <w:marTop w:val="0"/>
      <w:marBottom w:val="0"/>
      <w:divBdr>
        <w:top w:val="none" w:sz="0" w:space="0" w:color="auto"/>
        <w:left w:val="none" w:sz="0" w:space="0" w:color="auto"/>
        <w:bottom w:val="none" w:sz="0" w:space="0" w:color="auto"/>
        <w:right w:val="none" w:sz="0" w:space="0" w:color="auto"/>
      </w:divBdr>
    </w:div>
    <w:div w:id="1794590072">
      <w:bodyDiv w:val="1"/>
      <w:marLeft w:val="0"/>
      <w:marRight w:val="0"/>
      <w:marTop w:val="0"/>
      <w:marBottom w:val="0"/>
      <w:divBdr>
        <w:top w:val="none" w:sz="0" w:space="0" w:color="auto"/>
        <w:left w:val="none" w:sz="0" w:space="0" w:color="auto"/>
        <w:bottom w:val="none" w:sz="0" w:space="0" w:color="auto"/>
        <w:right w:val="none" w:sz="0" w:space="0" w:color="auto"/>
      </w:divBdr>
      <w:divsChild>
        <w:div w:id="260309235">
          <w:marLeft w:val="274"/>
          <w:marRight w:val="0"/>
          <w:marTop w:val="0"/>
          <w:marBottom w:val="0"/>
          <w:divBdr>
            <w:top w:val="none" w:sz="0" w:space="0" w:color="auto"/>
            <w:left w:val="none" w:sz="0" w:space="0" w:color="auto"/>
            <w:bottom w:val="none" w:sz="0" w:space="0" w:color="auto"/>
            <w:right w:val="none" w:sz="0" w:space="0" w:color="auto"/>
          </w:divBdr>
        </w:div>
      </w:divsChild>
    </w:div>
    <w:div w:id="1817994506">
      <w:bodyDiv w:val="1"/>
      <w:marLeft w:val="0"/>
      <w:marRight w:val="0"/>
      <w:marTop w:val="0"/>
      <w:marBottom w:val="0"/>
      <w:divBdr>
        <w:top w:val="none" w:sz="0" w:space="0" w:color="auto"/>
        <w:left w:val="none" w:sz="0" w:space="0" w:color="auto"/>
        <w:bottom w:val="none" w:sz="0" w:space="0" w:color="auto"/>
        <w:right w:val="none" w:sz="0" w:space="0" w:color="auto"/>
      </w:divBdr>
    </w:div>
    <w:div w:id="1818061076">
      <w:bodyDiv w:val="1"/>
      <w:marLeft w:val="0"/>
      <w:marRight w:val="0"/>
      <w:marTop w:val="0"/>
      <w:marBottom w:val="0"/>
      <w:divBdr>
        <w:top w:val="none" w:sz="0" w:space="0" w:color="auto"/>
        <w:left w:val="none" w:sz="0" w:space="0" w:color="auto"/>
        <w:bottom w:val="none" w:sz="0" w:space="0" w:color="auto"/>
        <w:right w:val="none" w:sz="0" w:space="0" w:color="auto"/>
      </w:divBdr>
    </w:div>
    <w:div w:id="1859925147">
      <w:bodyDiv w:val="1"/>
      <w:marLeft w:val="0"/>
      <w:marRight w:val="0"/>
      <w:marTop w:val="0"/>
      <w:marBottom w:val="0"/>
      <w:divBdr>
        <w:top w:val="none" w:sz="0" w:space="0" w:color="auto"/>
        <w:left w:val="none" w:sz="0" w:space="0" w:color="auto"/>
        <w:bottom w:val="none" w:sz="0" w:space="0" w:color="auto"/>
        <w:right w:val="none" w:sz="0" w:space="0" w:color="auto"/>
      </w:divBdr>
    </w:div>
    <w:div w:id="1884974989">
      <w:bodyDiv w:val="1"/>
      <w:marLeft w:val="0"/>
      <w:marRight w:val="0"/>
      <w:marTop w:val="0"/>
      <w:marBottom w:val="0"/>
      <w:divBdr>
        <w:top w:val="none" w:sz="0" w:space="0" w:color="auto"/>
        <w:left w:val="none" w:sz="0" w:space="0" w:color="auto"/>
        <w:bottom w:val="none" w:sz="0" w:space="0" w:color="auto"/>
        <w:right w:val="none" w:sz="0" w:space="0" w:color="auto"/>
      </w:divBdr>
    </w:div>
    <w:div w:id="2011131505">
      <w:bodyDiv w:val="1"/>
      <w:marLeft w:val="0"/>
      <w:marRight w:val="0"/>
      <w:marTop w:val="0"/>
      <w:marBottom w:val="0"/>
      <w:divBdr>
        <w:top w:val="none" w:sz="0" w:space="0" w:color="auto"/>
        <w:left w:val="none" w:sz="0" w:space="0" w:color="auto"/>
        <w:bottom w:val="none" w:sz="0" w:space="0" w:color="auto"/>
        <w:right w:val="none" w:sz="0" w:space="0" w:color="auto"/>
      </w:divBdr>
    </w:div>
    <w:div w:id="206275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7.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www.3gpp.org"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www.iala-aism.org/wiki/dictionary" TargetMode="External"/><Relationship Id="rId30" Type="http://schemas.openxmlformats.org/officeDocument/2006/relationships/header" Target="header11.xml"/><Relationship Id="rId35" Type="http://schemas.openxmlformats.org/officeDocument/2006/relationships/theme" Target="theme/theme1.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5898E-8711-4A9A-B96F-C7B295855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4DBA9-CDED-40C8-A2D1-803B0B0BCEE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1458B569-E74C-4C33-B062-EB891202C73A}">
  <ds:schemaRefs>
    <ds:schemaRef ds:uri="http://schemas.microsoft.com/sharepoint/v3/contenttype/forms"/>
  </ds:schemaRefs>
</ds:datastoreItem>
</file>

<file path=customXml/itemProps4.xml><?xml version="1.0" encoding="utf-8"?>
<ds:datastoreItem xmlns:ds="http://schemas.openxmlformats.org/officeDocument/2006/customXml" ds:itemID="{013A9E18-A6C3-4B0A-A644-64212FBCF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18</Pages>
  <Words>3858</Words>
  <Characters>22724</Characters>
  <Application>Microsoft Office Word</Application>
  <DocSecurity>0</DocSecurity>
  <Lines>460</Lines>
  <Paragraphs>221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26387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Alisa Nechyporuk</cp:lastModifiedBy>
  <cp:revision>84</cp:revision>
  <dcterms:created xsi:type="dcterms:W3CDTF">2024-03-20T08:52:00Z</dcterms:created>
  <dcterms:modified xsi:type="dcterms:W3CDTF">2025-09-02T11:52:00Z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GrammarlyDocumentId">
    <vt:lpwstr>58bd125a-c054-401f-bb36-2fe5161aec42</vt:lpwstr>
  </property>
</Properties>
</file>